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0E2" w:rsidRPr="00921A86" w:rsidRDefault="007310E2" w:rsidP="0074264E">
      <w:pPr>
        <w:pStyle w:val="Default"/>
        <w:spacing w:before="120"/>
        <w:jc w:val="right"/>
        <w:outlineLvl w:val="0"/>
        <w:rPr>
          <w:rFonts w:ascii="Arial Narrow" w:hAnsi="Arial Narrow"/>
          <w:b/>
          <w:color w:val="auto"/>
          <w:sz w:val="22"/>
          <w:szCs w:val="22"/>
        </w:rPr>
      </w:pPr>
      <w:r w:rsidRPr="00921A86">
        <w:rPr>
          <w:rFonts w:ascii="Arial Narrow" w:hAnsi="Arial Narrow"/>
          <w:b/>
          <w:color w:val="auto"/>
          <w:sz w:val="22"/>
          <w:szCs w:val="22"/>
        </w:rPr>
        <w:t>Příloha č. 3 ZD</w:t>
      </w:r>
    </w:p>
    <w:p w:rsidR="007310E2" w:rsidRPr="004012AD" w:rsidRDefault="007310E2" w:rsidP="00D669E7">
      <w:pPr>
        <w:pStyle w:val="Default"/>
        <w:spacing w:before="120"/>
        <w:rPr>
          <w:rFonts w:ascii="Arial Narrow" w:hAnsi="Arial Narrow"/>
          <w:b/>
          <w:i/>
          <w:color w:val="auto"/>
          <w:sz w:val="22"/>
          <w:szCs w:val="22"/>
        </w:rPr>
      </w:pPr>
    </w:p>
    <w:p w:rsidR="007310E2" w:rsidRPr="004F6CCA" w:rsidRDefault="007310E2" w:rsidP="006B40A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/>
        <w:jc w:val="center"/>
        <w:rPr>
          <w:rFonts w:ascii="Arial Narrow" w:hAnsi="Arial Narrow"/>
          <w:b/>
          <w:color w:val="auto"/>
          <w:sz w:val="28"/>
          <w:szCs w:val="22"/>
        </w:rPr>
      </w:pPr>
      <w:r w:rsidRPr="004F6CCA">
        <w:rPr>
          <w:rFonts w:ascii="Arial Narrow" w:hAnsi="Arial Narrow"/>
          <w:b/>
          <w:color w:val="auto"/>
          <w:sz w:val="28"/>
          <w:szCs w:val="22"/>
        </w:rPr>
        <w:t xml:space="preserve">Technická specifikace </w:t>
      </w:r>
      <w:r>
        <w:rPr>
          <w:rFonts w:ascii="Arial Narrow" w:hAnsi="Arial Narrow"/>
          <w:b/>
          <w:color w:val="auto"/>
          <w:sz w:val="28"/>
          <w:szCs w:val="22"/>
        </w:rPr>
        <w:t xml:space="preserve">a související požadavky zadavatele pro část č. </w:t>
      </w:r>
      <w:r w:rsidR="00BD1054">
        <w:rPr>
          <w:rFonts w:ascii="Arial Narrow" w:hAnsi="Arial Narrow"/>
          <w:b/>
          <w:color w:val="auto"/>
          <w:sz w:val="28"/>
          <w:szCs w:val="22"/>
        </w:rPr>
        <w:t>2</w:t>
      </w:r>
      <w:r>
        <w:rPr>
          <w:rFonts w:ascii="Arial Narrow" w:hAnsi="Arial Narrow"/>
          <w:b/>
          <w:color w:val="auto"/>
          <w:sz w:val="28"/>
          <w:szCs w:val="22"/>
        </w:rPr>
        <w:t xml:space="preserve"> VZ</w:t>
      </w:r>
    </w:p>
    <w:p w:rsidR="007310E2" w:rsidRDefault="007310E2" w:rsidP="004F6CCA">
      <w:pPr>
        <w:adjustRightInd w:val="0"/>
        <w:rPr>
          <w:rFonts w:ascii="Arial Narrow" w:hAnsi="Arial Narrow" w:cs="Helvetica"/>
        </w:rPr>
      </w:pPr>
    </w:p>
    <w:p w:rsidR="007310E2" w:rsidRPr="004F6CCA" w:rsidRDefault="007310E2" w:rsidP="002969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adjustRightInd w:val="0"/>
        <w:ind w:left="1276" w:hanging="1276"/>
        <w:rPr>
          <w:rFonts w:ascii="Arial Narrow" w:hAnsi="Arial Narrow" w:cs="Helvetica"/>
          <w:b/>
          <w:sz w:val="24"/>
        </w:rPr>
      </w:pPr>
      <w:r w:rsidRPr="004F6CCA">
        <w:rPr>
          <w:rFonts w:ascii="Arial Narrow" w:hAnsi="Arial Narrow" w:cs="Helvetica"/>
          <w:b/>
          <w:sz w:val="24"/>
        </w:rPr>
        <w:t xml:space="preserve">Část VZ č. </w:t>
      </w:r>
      <w:r w:rsidR="00BD1054">
        <w:rPr>
          <w:rFonts w:ascii="Arial Narrow" w:hAnsi="Arial Narrow" w:cs="Helvetica"/>
          <w:b/>
          <w:sz w:val="24"/>
        </w:rPr>
        <w:t>2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>
        <w:rPr>
          <w:rFonts w:ascii="Arial Narrow" w:hAnsi="Arial Narrow" w:cs="Helvetica"/>
          <w:b/>
          <w:sz w:val="24"/>
        </w:rPr>
        <w:t>–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 w:rsidRPr="00CB62D6">
        <w:rPr>
          <w:rFonts w:ascii="Arial Narrow" w:hAnsi="Arial Narrow" w:cs="Helvetica"/>
          <w:b/>
        </w:rPr>
        <w:t>Trauma navigační systém</w:t>
      </w:r>
    </w:p>
    <w:p w:rsidR="007310E2" w:rsidRPr="006C7100" w:rsidRDefault="007310E2" w:rsidP="0074264E">
      <w:pPr>
        <w:pStyle w:val="Default"/>
        <w:spacing w:before="120"/>
        <w:outlineLvl w:val="0"/>
        <w:rPr>
          <w:rFonts w:ascii="Arial Narrow" w:hAnsi="Arial Narrow"/>
          <w:sz w:val="12"/>
          <w:szCs w:val="12"/>
        </w:rPr>
      </w:pPr>
    </w:p>
    <w:p w:rsidR="007310E2" w:rsidRPr="00177111" w:rsidRDefault="007310E2" w:rsidP="007C1D22">
      <w:pPr>
        <w:pStyle w:val="Nadpis2"/>
        <w:numPr>
          <w:ilvl w:val="0"/>
          <w:numId w:val="0"/>
        </w:numPr>
        <w:rPr>
          <w:rFonts w:ascii="Arial Narrow" w:hAnsi="Arial Narrow" w:cs="Calibri"/>
          <w:u w:val="single"/>
        </w:rPr>
      </w:pPr>
      <w:r w:rsidRPr="00177111">
        <w:rPr>
          <w:rFonts w:ascii="Arial Narrow" w:hAnsi="Arial Narrow" w:cs="Calibri"/>
          <w:u w:val="single"/>
        </w:rPr>
        <w:t>Popis současného stavu</w:t>
      </w:r>
      <w:r>
        <w:rPr>
          <w:rFonts w:ascii="Arial Narrow" w:hAnsi="Arial Narrow" w:cs="Calibri"/>
          <w:u w:val="single"/>
        </w:rPr>
        <w:t>:</w:t>
      </w:r>
    </w:p>
    <w:p w:rsidR="007310E2" w:rsidRPr="007C1D22" w:rsidRDefault="007310E2" w:rsidP="007C1D22">
      <w:pPr>
        <w:jc w:val="both"/>
        <w:rPr>
          <w:rFonts w:ascii="Arial Narrow" w:hAnsi="Arial Narrow" w:cs="Calibri"/>
        </w:rPr>
      </w:pPr>
      <w:r w:rsidRPr="007C1D22">
        <w:rPr>
          <w:rFonts w:ascii="Arial Narrow" w:hAnsi="Arial Narrow" w:cs="Calibri"/>
        </w:rPr>
        <w:t xml:space="preserve">V současnosti používáme </w:t>
      </w:r>
      <w:proofErr w:type="spellStart"/>
      <w:r w:rsidRPr="007C1D22">
        <w:rPr>
          <w:rFonts w:ascii="Arial Narrow" w:hAnsi="Arial Narrow" w:cs="Calibri"/>
        </w:rPr>
        <w:t>Traumanavigační</w:t>
      </w:r>
      <w:proofErr w:type="spellEnd"/>
      <w:r w:rsidRPr="007C1D22">
        <w:rPr>
          <w:rFonts w:ascii="Arial Narrow" w:hAnsi="Arial Narrow" w:cs="Calibri"/>
        </w:rPr>
        <w:t xml:space="preserve"> systém </w:t>
      </w:r>
      <w:proofErr w:type="spellStart"/>
      <w:r w:rsidRPr="007C1D22">
        <w:rPr>
          <w:rFonts w:ascii="Arial Narrow" w:hAnsi="Arial Narrow" w:cs="Calibri"/>
        </w:rPr>
        <w:t>Brainlab</w:t>
      </w:r>
      <w:proofErr w:type="spellEnd"/>
      <w:r w:rsidRPr="007C1D22">
        <w:rPr>
          <w:rFonts w:ascii="Arial Narrow" w:hAnsi="Arial Narrow" w:cs="Calibri"/>
        </w:rPr>
        <w:t xml:space="preserve"> s cílením pomocí prstence umístěného na zesilovači na C rameni - "</w:t>
      </w:r>
      <w:proofErr w:type="spellStart"/>
      <w:r w:rsidRPr="007C1D22">
        <w:rPr>
          <w:rFonts w:ascii="Arial Narrow" w:hAnsi="Arial Narrow" w:cs="Calibri"/>
        </w:rPr>
        <w:t>Fluororegistration</w:t>
      </w:r>
      <w:proofErr w:type="spellEnd"/>
      <w:r w:rsidRPr="007C1D22">
        <w:rPr>
          <w:rFonts w:ascii="Arial Narrow" w:hAnsi="Arial Narrow" w:cs="Calibri"/>
        </w:rPr>
        <w:t xml:space="preserve"> </w:t>
      </w:r>
      <w:proofErr w:type="spellStart"/>
      <w:r w:rsidRPr="007C1D22">
        <w:rPr>
          <w:rFonts w:ascii="Arial Narrow" w:hAnsi="Arial Narrow" w:cs="Calibri"/>
        </w:rPr>
        <w:t>Kit</w:t>
      </w:r>
      <w:proofErr w:type="spellEnd"/>
      <w:r w:rsidRPr="007C1D22">
        <w:rPr>
          <w:rFonts w:ascii="Arial Narrow" w:hAnsi="Arial Narrow" w:cs="Calibri"/>
        </w:rPr>
        <w:t>", kdy dochází z důvodu nepřesné registrace či malého počtu viditelných registračních bodů k nutnosti opakovaného zaměření s použitím C-ramene s prstencem. Stává se, že navigační systém prstenec dostatečně nevidí a musí se s C-ramenem hýbat, aby došlo k zachycení minimálního počtu navigačních bodů na prstenci, což samo o sobě výkon prodlužuje a zvyšuje rizikovost nepřesného zaměření. Opakované zaměření s použitím C-ramene vede k navýšení dávky pacientovi i personálu. Z těchto důvodů poptáváme X-spot, který celé zaměření při navigaci časově zkrátí. Navigační rám se přiloží k místu, které chceme zobrazit C-ramenem, a navigace ihned vidí a ví, kde bude snímek z C-ramene snímán. Díky možné sterilizaci tohoto navigačního rámu není problém s jeho použitím ve sterilním poli přímo operatérem.</w:t>
      </w:r>
    </w:p>
    <w:p w:rsidR="007310E2" w:rsidRPr="007C1D22" w:rsidRDefault="007310E2" w:rsidP="007C1D22">
      <w:pPr>
        <w:jc w:val="both"/>
        <w:rPr>
          <w:rFonts w:ascii="Arial Narrow" w:hAnsi="Arial Narrow" w:cs="Calibri"/>
        </w:rPr>
      </w:pPr>
      <w:r w:rsidRPr="007C1D22">
        <w:rPr>
          <w:rFonts w:ascii="Arial Narrow" w:hAnsi="Arial Narrow" w:cs="Calibri"/>
        </w:rPr>
        <w:t>Zadavatel nepožaduje z důvodů snížení nákladovosti této položky obměnu stávající navigační konzole, pouze požadujeme upgrade a doplnění této technologie o navigační rám X-spot a SW komunikující s tímto rámem.</w:t>
      </w:r>
    </w:p>
    <w:p w:rsidR="007310E2" w:rsidRPr="00177111" w:rsidRDefault="007310E2" w:rsidP="007C1D22">
      <w:pPr>
        <w:pStyle w:val="Nadpis2"/>
        <w:numPr>
          <w:ilvl w:val="0"/>
          <w:numId w:val="0"/>
        </w:numPr>
        <w:rPr>
          <w:rFonts w:ascii="Arial Narrow" w:hAnsi="Arial Narrow" w:cs="Calibri"/>
          <w:u w:val="single"/>
        </w:rPr>
      </w:pPr>
      <w:r w:rsidRPr="00177111">
        <w:rPr>
          <w:rFonts w:ascii="Arial Narrow" w:hAnsi="Arial Narrow" w:cs="Calibri"/>
          <w:u w:val="single"/>
        </w:rPr>
        <w:t>Popis odůvodněnosti pořízení investice</w:t>
      </w:r>
      <w:r>
        <w:rPr>
          <w:rFonts w:ascii="Arial Narrow" w:hAnsi="Arial Narrow" w:cs="Calibri"/>
          <w:u w:val="single"/>
        </w:rPr>
        <w:t>:</w:t>
      </w:r>
    </w:p>
    <w:p w:rsidR="007310E2" w:rsidRDefault="007310E2" w:rsidP="007C1D22">
      <w:pPr>
        <w:jc w:val="both"/>
        <w:rPr>
          <w:rFonts w:ascii="Arial Narrow" w:hAnsi="Arial Narrow" w:cs="Calibri"/>
        </w:rPr>
      </w:pPr>
      <w:r w:rsidRPr="007C1D22">
        <w:rPr>
          <w:rFonts w:ascii="Arial Narrow" w:hAnsi="Arial Narrow" w:cs="Calibri"/>
        </w:rPr>
        <w:t>Zrychlení a zpřesnění celého procesu navigace se snížením RTG dávky záření a zvýšením bezpečnosti pacienta. Opakované zaměření s použitím C-ramene vede k navýšení dávky pacientovi i personálu. Z těchto důvodů poptáváme X-spot, který celé zaměření při navigaci časově zkrátí.</w:t>
      </w:r>
    </w:p>
    <w:p w:rsidR="007310E2" w:rsidRPr="000F115B" w:rsidRDefault="007310E2" w:rsidP="000F115B">
      <w:pPr>
        <w:adjustRightInd w:val="0"/>
        <w:spacing w:before="120" w:after="0" w:line="240" w:lineRule="auto"/>
        <w:rPr>
          <w:rFonts w:ascii="Arial Narrow" w:hAnsi="Arial Narrow" w:cs="Helvetica"/>
          <w:b/>
          <w:u w:val="single"/>
        </w:rPr>
      </w:pPr>
      <w:r w:rsidRPr="000F115B">
        <w:rPr>
          <w:rFonts w:ascii="Arial Narrow" w:hAnsi="Arial Narrow" w:cs="Helvetica"/>
          <w:b/>
          <w:u w:val="single"/>
        </w:rPr>
        <w:t>Medicínský účel:</w:t>
      </w:r>
    </w:p>
    <w:p w:rsidR="007310E2" w:rsidRPr="00393818" w:rsidRDefault="007310E2" w:rsidP="000F115B">
      <w:pPr>
        <w:spacing w:before="120" w:after="0" w:line="240" w:lineRule="auto"/>
        <w:jc w:val="both"/>
        <w:rPr>
          <w:rFonts w:ascii="Arial Narrow" w:hAnsi="Arial Narrow" w:cs="Calibri"/>
        </w:rPr>
      </w:pPr>
      <w:r w:rsidRPr="00765C9D">
        <w:rPr>
          <w:rFonts w:ascii="Arial Narrow" w:hAnsi="Arial Narrow" w:cs="Calibri"/>
        </w:rPr>
        <w:t xml:space="preserve">Za pomoci navigace </w:t>
      </w:r>
      <w:r>
        <w:rPr>
          <w:rFonts w:ascii="Arial Narrow" w:hAnsi="Arial Narrow" w:cs="Calibri"/>
        </w:rPr>
        <w:t xml:space="preserve">se </w:t>
      </w:r>
      <w:r w:rsidRPr="00765C9D">
        <w:rPr>
          <w:rFonts w:ascii="Arial Narrow" w:hAnsi="Arial Narrow" w:cs="Calibri"/>
        </w:rPr>
        <w:t xml:space="preserve">provádí některé operace pánve a </w:t>
      </w:r>
      <w:proofErr w:type="spellStart"/>
      <w:r w:rsidRPr="00765C9D">
        <w:rPr>
          <w:rFonts w:ascii="Arial Narrow" w:hAnsi="Arial Narrow" w:cs="Calibri"/>
        </w:rPr>
        <w:t>derotativní</w:t>
      </w:r>
      <w:proofErr w:type="spellEnd"/>
      <w:r w:rsidRPr="00765C9D">
        <w:rPr>
          <w:rFonts w:ascii="Arial Narrow" w:hAnsi="Arial Narrow" w:cs="Calibri"/>
        </w:rPr>
        <w:t xml:space="preserve"> osteotomie</w:t>
      </w:r>
      <w:r>
        <w:rPr>
          <w:rFonts w:ascii="Arial Narrow" w:hAnsi="Arial Narrow" w:cs="Calibri"/>
        </w:rPr>
        <w:t xml:space="preserve"> následků po úrazech. </w:t>
      </w:r>
      <w:r w:rsidRPr="00393818">
        <w:rPr>
          <w:rFonts w:ascii="Arial Narrow" w:hAnsi="Arial Narrow" w:cs="Calibri"/>
        </w:rPr>
        <w:t xml:space="preserve">Požadován je navigační rám </w:t>
      </w:r>
      <w:proofErr w:type="spellStart"/>
      <w:r w:rsidRPr="00393818">
        <w:rPr>
          <w:rFonts w:ascii="Arial Narrow" w:hAnsi="Arial Narrow" w:cs="Calibri"/>
        </w:rPr>
        <w:t>sterilizovatelný</w:t>
      </w:r>
      <w:proofErr w:type="spellEnd"/>
      <w:r w:rsidRPr="00393818">
        <w:rPr>
          <w:rFonts w:ascii="Arial Narrow" w:hAnsi="Arial Narrow" w:cs="Calibri"/>
        </w:rPr>
        <w:t xml:space="preserve">, jehož použití umožní rychlé a přesné zaměření operačního pole. </w:t>
      </w:r>
    </w:p>
    <w:p w:rsidR="007310E2" w:rsidRPr="00393818" w:rsidRDefault="007310E2" w:rsidP="007C1D22">
      <w:pPr>
        <w:jc w:val="both"/>
        <w:rPr>
          <w:rFonts w:ascii="Arial Narrow" w:hAnsi="Arial Narrow" w:cs="Calibri"/>
        </w:rPr>
      </w:pPr>
    </w:p>
    <w:p w:rsidR="007310E2" w:rsidRPr="00393818" w:rsidRDefault="007310E2" w:rsidP="0087233D">
      <w:pPr>
        <w:adjustRightInd w:val="0"/>
        <w:spacing w:before="120" w:after="0" w:line="240" w:lineRule="auto"/>
        <w:rPr>
          <w:rFonts w:ascii="Arial Narrow" w:hAnsi="Arial Narrow" w:cs="Helvetica"/>
          <w:b/>
          <w:bCs/>
          <w:iCs/>
          <w:u w:val="single"/>
        </w:rPr>
      </w:pPr>
      <w:r w:rsidRPr="00393818">
        <w:rPr>
          <w:rFonts w:ascii="Arial Narrow" w:hAnsi="Arial Narrow" w:cs="Helvetica"/>
          <w:b/>
          <w:bCs/>
          <w:iCs/>
          <w:u w:val="single"/>
        </w:rPr>
        <w:t xml:space="preserve">Popis a stanovení účelu použití: </w:t>
      </w:r>
    </w:p>
    <w:p w:rsidR="007310E2" w:rsidRPr="00393818" w:rsidRDefault="007310E2" w:rsidP="0087233D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 w:cs="Calibri"/>
        </w:rPr>
      </w:pPr>
      <w:r w:rsidRPr="00393818">
        <w:rPr>
          <w:rFonts w:ascii="Arial Narrow" w:hAnsi="Arial Narrow" w:cs="Calibri"/>
        </w:rPr>
        <w:t xml:space="preserve">Dodávka navigačního rámu X-spot pro dospělé pacienty pro Masarykovu nemocnici v Ústí nad Labem – oddělení centrálních operačních sálů, instalace přístroje a jeho uvedení do provozu včetně ověření jeho funkčnosti, provedení všech předepsaných zkoušek a testů, ověření deklarovaných technických parametrů a </w:t>
      </w:r>
      <w:r w:rsidR="00A57322" w:rsidRPr="00393818">
        <w:rPr>
          <w:rFonts w:ascii="Arial Narrow" w:hAnsi="Arial Narrow" w:cs="Calibri"/>
        </w:rPr>
        <w:t>instruktáž</w:t>
      </w:r>
      <w:r w:rsidRPr="00393818">
        <w:rPr>
          <w:rFonts w:ascii="Arial Narrow" w:hAnsi="Arial Narrow" w:cs="Calibri"/>
        </w:rPr>
        <w:t xml:space="preserve"> pověřených pracovníků zadavatele pro plné uživatelské užívání přístroje a </w:t>
      </w:r>
      <w:r w:rsidR="00E31244" w:rsidRPr="00393818">
        <w:rPr>
          <w:rFonts w:ascii="Arial Narrow" w:hAnsi="Arial Narrow" w:cs="Calibri"/>
        </w:rPr>
        <w:t>pro provádění instruktáží dalších pracovníků zadavatele</w:t>
      </w:r>
      <w:r w:rsidRPr="00393818">
        <w:rPr>
          <w:rFonts w:ascii="Arial Narrow" w:hAnsi="Arial Narrow" w:cs="Calibri"/>
        </w:rPr>
        <w:t xml:space="preserve">. Dále je předmětem plnění zajištění bezplatné údržby a servisu, výrobcem požadovaných předepsaných zkoušek a zkoušek dle platné legislativy v záruční lhůtě včetně dodávky veškerých náhradních dílů (dle zákona č. </w:t>
      </w:r>
      <w:r w:rsidR="00441699" w:rsidRPr="00393818">
        <w:rPr>
          <w:rFonts w:ascii="Arial Narrow" w:hAnsi="Arial Narrow" w:cs="Calibri"/>
        </w:rPr>
        <w:t>268</w:t>
      </w:r>
      <w:r w:rsidRPr="00393818">
        <w:rPr>
          <w:rFonts w:ascii="Arial Narrow" w:hAnsi="Arial Narrow" w:cs="Calibri"/>
        </w:rPr>
        <w:t>/20</w:t>
      </w:r>
      <w:r w:rsidR="00441699" w:rsidRPr="00393818">
        <w:rPr>
          <w:rFonts w:ascii="Arial Narrow" w:hAnsi="Arial Narrow" w:cs="Calibri"/>
        </w:rPr>
        <w:t>14</w:t>
      </w:r>
      <w:r w:rsidRPr="00393818">
        <w:rPr>
          <w:rFonts w:ascii="Arial Narrow" w:hAnsi="Arial Narrow" w:cs="Calibri"/>
        </w:rPr>
        <w:t xml:space="preserve"> Sb., o zdravotnických prostředcích a o změně</w:t>
      </w:r>
      <w:r w:rsidR="00441699" w:rsidRPr="00393818">
        <w:rPr>
          <w:rFonts w:ascii="Arial Narrow" w:hAnsi="Arial Narrow" w:cs="Calibri"/>
        </w:rPr>
        <w:t xml:space="preserve"> zákona č. 634/2004, o správních poplatcích,</w:t>
      </w:r>
      <w:r w:rsidRPr="00393818">
        <w:rPr>
          <w:rFonts w:ascii="Arial Narrow" w:hAnsi="Arial Narrow" w:cs="Calibri"/>
        </w:rPr>
        <w:t xml:space="preserve"> ve znění pozdějších předpisů).</w:t>
      </w:r>
    </w:p>
    <w:p w:rsidR="007310E2" w:rsidRPr="00393818" w:rsidRDefault="007310E2" w:rsidP="0087233D">
      <w:pPr>
        <w:pStyle w:val="Style20"/>
        <w:widowControl/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393818">
        <w:rPr>
          <w:rFonts w:ascii="Arial Narrow" w:hAnsi="Arial Narrow" w:cs="Calibri"/>
          <w:sz w:val="22"/>
          <w:szCs w:val="22"/>
          <w:lang w:eastAsia="en-US"/>
        </w:rPr>
        <w:t xml:space="preserve">Součástí plnění je </w:t>
      </w:r>
      <w:r w:rsidRPr="00393818">
        <w:rPr>
          <w:rFonts w:ascii="Arial Narrow" w:hAnsi="Arial Narrow" w:cs="Calibri"/>
          <w:sz w:val="22"/>
          <w:szCs w:val="22"/>
        </w:rPr>
        <w:t>dále:</w:t>
      </w:r>
    </w:p>
    <w:p w:rsidR="007310E2" w:rsidRPr="00393818" w:rsidRDefault="007310E2" w:rsidP="0087233D">
      <w:pPr>
        <w:pStyle w:val="Style20"/>
        <w:widowControl/>
        <w:numPr>
          <w:ilvl w:val="0"/>
          <w:numId w:val="41"/>
        </w:numPr>
        <w:spacing w:before="120" w:line="240" w:lineRule="auto"/>
        <w:rPr>
          <w:rFonts w:ascii="Arial Narrow" w:hAnsi="Arial Narrow" w:cs="Calibri"/>
          <w:sz w:val="22"/>
          <w:szCs w:val="22"/>
        </w:rPr>
      </w:pPr>
      <w:r w:rsidRPr="00393818">
        <w:rPr>
          <w:rStyle w:val="FontStyle39"/>
          <w:rFonts w:ascii="Arial Narrow" w:hAnsi="Arial Narrow" w:cs="Calibri"/>
          <w:sz w:val="22"/>
          <w:szCs w:val="22"/>
        </w:rPr>
        <w:t xml:space="preserve">zajištění dopravy do místa určení, montáž, </w:t>
      </w:r>
      <w:r w:rsidRPr="00393818">
        <w:rPr>
          <w:rFonts w:ascii="Arial Narrow" w:hAnsi="Arial Narrow" w:cs="Calibri"/>
          <w:sz w:val="22"/>
          <w:szCs w:val="22"/>
        </w:rPr>
        <w:t xml:space="preserve">včetně </w:t>
      </w:r>
      <w:r w:rsidR="00E31244" w:rsidRPr="00393818">
        <w:rPr>
          <w:rFonts w:ascii="Arial Narrow" w:hAnsi="Arial Narrow" w:cs="Calibri"/>
          <w:sz w:val="22"/>
          <w:szCs w:val="22"/>
        </w:rPr>
        <w:t>instalace</w:t>
      </w:r>
      <w:r w:rsidRPr="00393818">
        <w:rPr>
          <w:rFonts w:ascii="Arial Narrow" w:hAnsi="Arial Narrow" w:cs="Calibri"/>
          <w:sz w:val="22"/>
          <w:szCs w:val="22"/>
        </w:rPr>
        <w:t xml:space="preserve"> na určené místo (vč. nákladů s tím spojených), </w:t>
      </w:r>
    </w:p>
    <w:p w:rsidR="007310E2" w:rsidRPr="0087233D" w:rsidRDefault="007310E2" w:rsidP="0087233D">
      <w:pPr>
        <w:pStyle w:val="Style20"/>
        <w:widowControl/>
        <w:numPr>
          <w:ilvl w:val="0"/>
          <w:numId w:val="41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393818">
        <w:rPr>
          <w:rStyle w:val="FontStyle39"/>
          <w:rFonts w:ascii="Arial Narrow" w:hAnsi="Arial Narrow" w:cs="Calibri"/>
          <w:sz w:val="22"/>
          <w:szCs w:val="22"/>
        </w:rPr>
        <w:t>dodání návodu na obsluhu v českém jazyce 1x v písemné podobě, 1x na</w:t>
      </w:r>
      <w:r w:rsidRPr="0087233D">
        <w:rPr>
          <w:rStyle w:val="FontStyle39"/>
          <w:rFonts w:ascii="Arial Narrow" w:hAnsi="Arial Narrow" w:cs="Calibri"/>
          <w:sz w:val="22"/>
          <w:szCs w:val="22"/>
        </w:rPr>
        <w:t xml:space="preserve"> CD, </w:t>
      </w:r>
    </w:p>
    <w:p w:rsidR="007310E2" w:rsidRPr="0087233D" w:rsidRDefault="007310E2" w:rsidP="0087233D">
      <w:pPr>
        <w:pStyle w:val="Style20"/>
        <w:widowControl/>
        <w:numPr>
          <w:ilvl w:val="0"/>
          <w:numId w:val="41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87233D">
        <w:rPr>
          <w:rStyle w:val="FontStyle39"/>
          <w:rFonts w:ascii="Arial Narrow" w:hAnsi="Arial Narrow" w:cs="Calibri"/>
          <w:sz w:val="22"/>
          <w:szCs w:val="22"/>
        </w:rPr>
        <w:lastRenderedPageBreak/>
        <w:t xml:space="preserve">dodání veškerých dokladů, které jsou potřebné pro používání předmětu smlouvy (event., které jsou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</w:t>
      </w:r>
      <w:proofErr w:type="spellStart"/>
      <w:r w:rsidRPr="0087233D">
        <w:rPr>
          <w:rStyle w:val="FontStyle39"/>
          <w:rFonts w:ascii="Arial Narrow" w:hAnsi="Arial Narrow" w:cs="Calibri"/>
          <w:sz w:val="22"/>
          <w:szCs w:val="22"/>
        </w:rPr>
        <w:t>declaration</w:t>
      </w:r>
      <w:proofErr w:type="spellEnd"/>
      <w:r w:rsidRPr="0087233D">
        <w:rPr>
          <w:rStyle w:val="FontStyle39"/>
          <w:rFonts w:ascii="Arial Narrow" w:hAnsi="Arial Narrow" w:cs="Calibri"/>
          <w:sz w:val="22"/>
          <w:szCs w:val="22"/>
        </w:rPr>
        <w:t>) a další dle zákona</w:t>
      </w:r>
      <w:r w:rsidR="00C768E7">
        <w:rPr>
          <w:rStyle w:val="FontStyle39"/>
          <w:rFonts w:ascii="Arial Narrow" w:hAnsi="Arial Narrow" w:cs="Calibri"/>
          <w:sz w:val="22"/>
          <w:szCs w:val="22"/>
        </w:rPr>
        <w:t xml:space="preserve"> č. </w:t>
      </w:r>
      <w:r w:rsidRPr="0087233D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441699"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87233D">
        <w:rPr>
          <w:rStyle w:val="FontStyle39"/>
          <w:rFonts w:ascii="Arial Narrow" w:hAnsi="Arial Narrow" w:cs="Calibri"/>
          <w:sz w:val="22"/>
          <w:szCs w:val="22"/>
        </w:rPr>
        <w:t>/20</w:t>
      </w:r>
      <w:r w:rsidR="00441699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87233D">
        <w:rPr>
          <w:rStyle w:val="FontStyle39"/>
          <w:rFonts w:ascii="Arial Narrow" w:hAnsi="Arial Narrow" w:cs="Calibri"/>
          <w:sz w:val="22"/>
          <w:szCs w:val="22"/>
        </w:rPr>
        <w:t xml:space="preserve"> Sb. ve znění pozdějších předpisů a nařízení vlády ČR č. 336/2004 Sb. ve znění pozdějších předpisů, v případě zařízení se zdroji ion. záření i dokumentaci dle z. č.18/1997 Sb. a prováděcích předpisů zejména </w:t>
      </w:r>
      <w:proofErr w:type="gramStart"/>
      <w:r w:rsidRPr="0087233D">
        <w:rPr>
          <w:rStyle w:val="FontStyle39"/>
          <w:rFonts w:ascii="Arial Narrow" w:hAnsi="Arial Narrow" w:cs="Calibri"/>
          <w:sz w:val="22"/>
          <w:szCs w:val="22"/>
        </w:rPr>
        <w:t>vyhl.č.</w:t>
      </w:r>
      <w:proofErr w:type="gramEnd"/>
      <w:r w:rsidRPr="0087233D">
        <w:rPr>
          <w:rStyle w:val="FontStyle39"/>
          <w:rFonts w:ascii="Arial Narrow" w:hAnsi="Arial Narrow" w:cs="Calibri"/>
          <w:sz w:val="22"/>
          <w:szCs w:val="22"/>
        </w:rPr>
        <w:t>307/2002 v posledním znění,</w:t>
      </w:r>
    </w:p>
    <w:p w:rsidR="007A7D80" w:rsidRDefault="007A7D80" w:rsidP="007A7D80">
      <w:pPr>
        <w:pStyle w:val="Style20"/>
        <w:widowControl/>
        <w:numPr>
          <w:ilvl w:val="0"/>
          <w:numId w:val="41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>
        <w:rPr>
          <w:rStyle w:val="FontStyle39"/>
          <w:rFonts w:ascii="Arial Narrow" w:hAnsi="Arial Narrow" w:cs="Calibri"/>
          <w:sz w:val="22"/>
          <w:szCs w:val="22"/>
        </w:rPr>
        <w:t xml:space="preserve">protokolární instruktáž </w:t>
      </w:r>
      <w:r>
        <w:rPr>
          <w:rFonts w:ascii="Arial Narrow" w:hAnsi="Arial Narrow" w:cs="Calibri"/>
          <w:sz w:val="22"/>
          <w:szCs w:val="22"/>
        </w:rPr>
        <w:t>pověřeného pracovníka</w:t>
      </w:r>
      <w:r w:rsidR="00615C7C">
        <w:rPr>
          <w:rFonts w:ascii="Arial Narrow" w:hAnsi="Arial Narrow" w:cs="Calibri"/>
          <w:sz w:val="22"/>
          <w:szCs w:val="22"/>
        </w:rPr>
        <w:t xml:space="preserve"> zadavatele</w:t>
      </w:r>
      <w:r>
        <w:rPr>
          <w:rFonts w:ascii="Arial Narrow" w:hAnsi="Arial Narrow" w:cs="Calibri"/>
          <w:sz w:val="22"/>
          <w:szCs w:val="22"/>
        </w:rPr>
        <w:t xml:space="preserve"> </w:t>
      </w:r>
      <w:r>
        <w:rPr>
          <w:rStyle w:val="FontStyle39"/>
          <w:rFonts w:ascii="Arial Narrow" w:hAnsi="Arial Narrow" w:cs="Calibri"/>
          <w:sz w:val="22"/>
          <w:szCs w:val="22"/>
        </w:rPr>
        <w:t>dle</w:t>
      </w:r>
      <w:r w:rsidR="00615C7C">
        <w:rPr>
          <w:rStyle w:val="FontStyle39"/>
          <w:rFonts w:ascii="Arial Narrow" w:hAnsi="Arial Narrow" w:cs="Calibri"/>
          <w:sz w:val="22"/>
          <w:szCs w:val="22"/>
        </w:rPr>
        <w:t xml:space="preserve"> § 60 a</w:t>
      </w:r>
      <w:r>
        <w:rPr>
          <w:rStyle w:val="FontStyle39"/>
          <w:rFonts w:ascii="Arial Narrow" w:hAnsi="Arial Narrow" w:cs="Calibri"/>
          <w:sz w:val="22"/>
          <w:szCs w:val="22"/>
        </w:rPr>
        <w:t xml:space="preserve"> § </w:t>
      </w:r>
      <w:r w:rsidR="00441699">
        <w:rPr>
          <w:rStyle w:val="FontStyle39"/>
          <w:rFonts w:ascii="Arial Narrow" w:hAnsi="Arial Narrow" w:cs="Calibri"/>
          <w:sz w:val="22"/>
          <w:szCs w:val="22"/>
        </w:rPr>
        <w:t>61</w:t>
      </w:r>
      <w:r>
        <w:rPr>
          <w:rStyle w:val="FontStyle39"/>
          <w:rFonts w:ascii="Arial Narrow" w:hAnsi="Arial Narrow" w:cs="Calibri"/>
          <w:sz w:val="22"/>
          <w:szCs w:val="22"/>
        </w:rPr>
        <w:t xml:space="preserve"> zákona č. </w:t>
      </w:r>
      <w:r w:rsidR="00441699">
        <w:rPr>
          <w:rStyle w:val="FontStyle39"/>
          <w:rFonts w:ascii="Arial Narrow" w:hAnsi="Arial Narrow" w:cs="Calibri"/>
          <w:sz w:val="22"/>
          <w:szCs w:val="22"/>
        </w:rPr>
        <w:t>268</w:t>
      </w:r>
      <w:r>
        <w:rPr>
          <w:rStyle w:val="FontStyle39"/>
          <w:rFonts w:ascii="Arial Narrow" w:hAnsi="Arial Narrow" w:cs="Calibri"/>
          <w:sz w:val="22"/>
          <w:szCs w:val="22"/>
        </w:rPr>
        <w:t>/20</w:t>
      </w:r>
      <w:r w:rsidR="00441699">
        <w:rPr>
          <w:rStyle w:val="FontStyle39"/>
          <w:rFonts w:ascii="Arial Narrow" w:hAnsi="Arial Narrow" w:cs="Calibri"/>
          <w:sz w:val="22"/>
          <w:szCs w:val="22"/>
        </w:rPr>
        <w:t>14</w:t>
      </w:r>
      <w:r>
        <w:rPr>
          <w:rStyle w:val="FontStyle39"/>
          <w:rFonts w:ascii="Arial Narrow" w:hAnsi="Arial Narrow" w:cs="Calibri"/>
          <w:sz w:val="22"/>
          <w:szCs w:val="22"/>
        </w:rPr>
        <w:t xml:space="preserve"> Sb.,</w:t>
      </w:r>
    </w:p>
    <w:p w:rsidR="007A7D80" w:rsidRDefault="007A7D80" w:rsidP="007A7D80">
      <w:pPr>
        <w:pStyle w:val="Style20"/>
        <w:widowControl/>
        <w:numPr>
          <w:ilvl w:val="0"/>
          <w:numId w:val="41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>
        <w:rPr>
          <w:rStyle w:val="FontStyle39"/>
          <w:rFonts w:ascii="Arial Narrow" w:hAnsi="Arial Narrow" w:cs="Calibri"/>
          <w:sz w:val="22"/>
          <w:szCs w:val="22"/>
        </w:rPr>
        <w:t>poskytování bezplatného záručního servisu a bezplatné zajišťování</w:t>
      </w:r>
      <w:r w:rsidR="00441699">
        <w:rPr>
          <w:rStyle w:val="FontStyle39"/>
          <w:rFonts w:ascii="Arial Narrow" w:hAnsi="Arial Narrow" w:cs="Calibri"/>
          <w:sz w:val="22"/>
          <w:szCs w:val="22"/>
        </w:rPr>
        <w:t xml:space="preserve"> odborné údržby</w:t>
      </w:r>
      <w:r w:rsidR="0094039E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441699">
        <w:rPr>
          <w:rStyle w:val="FontStyle39"/>
          <w:rFonts w:ascii="Arial Narrow" w:hAnsi="Arial Narrow" w:cs="Calibri"/>
          <w:sz w:val="22"/>
          <w:szCs w:val="22"/>
        </w:rPr>
        <w:t>(</w:t>
      </w:r>
      <w:r>
        <w:rPr>
          <w:rStyle w:val="FontStyle39"/>
          <w:rFonts w:ascii="Arial Narrow" w:hAnsi="Arial Narrow" w:cs="Calibri"/>
          <w:sz w:val="22"/>
          <w:szCs w:val="22"/>
        </w:rPr>
        <w:t>periodických bezpečnostně-technických kontrol</w:t>
      </w:r>
      <w:r w:rsidR="00441699">
        <w:rPr>
          <w:rStyle w:val="FontStyle39"/>
          <w:rFonts w:ascii="Arial Narrow" w:hAnsi="Arial Narrow" w:cs="Calibri"/>
          <w:sz w:val="22"/>
          <w:szCs w:val="22"/>
        </w:rPr>
        <w:t>) dle §</w:t>
      </w:r>
      <w:r w:rsidR="00C768E7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441699">
        <w:rPr>
          <w:rStyle w:val="FontStyle39"/>
          <w:rFonts w:ascii="Arial Narrow" w:hAnsi="Arial Narrow" w:cs="Calibri"/>
          <w:sz w:val="22"/>
          <w:szCs w:val="22"/>
        </w:rPr>
        <w:t>65</w:t>
      </w:r>
      <w:r w:rsidR="00615C7C">
        <w:rPr>
          <w:rStyle w:val="FontStyle39"/>
          <w:rFonts w:ascii="Arial Narrow" w:hAnsi="Arial Narrow" w:cs="Calibri"/>
          <w:sz w:val="22"/>
          <w:szCs w:val="22"/>
        </w:rPr>
        <w:t xml:space="preserve"> a § 66</w:t>
      </w:r>
      <w:r w:rsidR="00441699">
        <w:rPr>
          <w:rStyle w:val="FontStyle39"/>
          <w:rFonts w:ascii="Arial Narrow" w:hAnsi="Arial Narrow" w:cs="Calibri"/>
          <w:sz w:val="22"/>
          <w:szCs w:val="22"/>
        </w:rPr>
        <w:t xml:space="preserve"> zákona č. 268/2014 Sb.</w:t>
      </w:r>
      <w:r>
        <w:rPr>
          <w:rStyle w:val="FontStyle39"/>
          <w:rFonts w:ascii="Arial Narrow" w:hAnsi="Arial Narrow" w:cs="Calibri"/>
          <w:sz w:val="22"/>
          <w:szCs w:val="22"/>
        </w:rPr>
        <w:t>, revizí</w:t>
      </w:r>
      <w:r w:rsidR="00441699">
        <w:rPr>
          <w:rStyle w:val="FontStyle39"/>
          <w:rFonts w:ascii="Arial Narrow" w:hAnsi="Arial Narrow" w:cs="Calibri"/>
          <w:sz w:val="22"/>
          <w:szCs w:val="22"/>
        </w:rPr>
        <w:t xml:space="preserve"> dle §</w:t>
      </w:r>
      <w:r w:rsidR="00C768E7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441699">
        <w:rPr>
          <w:rStyle w:val="FontStyle39"/>
          <w:rFonts w:ascii="Arial Narrow" w:hAnsi="Arial Narrow" w:cs="Calibri"/>
          <w:sz w:val="22"/>
          <w:szCs w:val="22"/>
        </w:rPr>
        <w:t>67 a §</w:t>
      </w:r>
      <w:r w:rsidR="00C768E7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441699">
        <w:rPr>
          <w:rStyle w:val="FontStyle39"/>
          <w:rFonts w:ascii="Arial Narrow" w:hAnsi="Arial Narrow" w:cs="Calibri"/>
          <w:sz w:val="22"/>
          <w:szCs w:val="22"/>
        </w:rPr>
        <w:t>68 zákona č. 268/2014 Sb.</w:t>
      </w:r>
      <w:r>
        <w:rPr>
          <w:rStyle w:val="FontStyle39"/>
          <w:rFonts w:ascii="Arial Narrow" w:hAnsi="Arial Narrow" w:cs="Calibri"/>
          <w:sz w:val="22"/>
          <w:szCs w:val="22"/>
        </w:rPr>
        <w:t xml:space="preserve">, ZDS, dalších kontrol dle nařízení výrobce, popř. dalších dle zákona </w:t>
      </w:r>
      <w:r w:rsidR="00C768E7">
        <w:rPr>
          <w:rStyle w:val="FontStyle39"/>
          <w:rFonts w:ascii="Arial Narrow" w:hAnsi="Arial Narrow" w:cs="Calibri"/>
          <w:sz w:val="22"/>
          <w:szCs w:val="22"/>
        </w:rPr>
        <w:t xml:space="preserve">č. </w:t>
      </w:r>
      <w:r w:rsidR="00441699">
        <w:rPr>
          <w:rStyle w:val="FontStyle39"/>
          <w:rFonts w:ascii="Arial Narrow" w:hAnsi="Arial Narrow" w:cs="Calibri"/>
          <w:sz w:val="22"/>
          <w:szCs w:val="22"/>
        </w:rPr>
        <w:t>268</w:t>
      </w:r>
      <w:r>
        <w:rPr>
          <w:rStyle w:val="FontStyle39"/>
          <w:rFonts w:ascii="Arial Narrow" w:hAnsi="Arial Narrow" w:cs="Calibri"/>
          <w:sz w:val="22"/>
          <w:szCs w:val="22"/>
        </w:rPr>
        <w:t>/20</w:t>
      </w:r>
      <w:r w:rsidR="00441699">
        <w:rPr>
          <w:rStyle w:val="FontStyle39"/>
          <w:rFonts w:ascii="Arial Narrow" w:hAnsi="Arial Narrow" w:cs="Calibri"/>
          <w:sz w:val="22"/>
          <w:szCs w:val="22"/>
        </w:rPr>
        <w:t>14</w:t>
      </w:r>
      <w:r>
        <w:rPr>
          <w:rStyle w:val="FontStyle39"/>
          <w:rFonts w:ascii="Arial Narrow" w:hAnsi="Arial Narrow" w:cs="Calibri"/>
          <w:sz w:val="22"/>
          <w:szCs w:val="22"/>
        </w:rPr>
        <w:t xml:space="preserve"> Sb. a zákona </w:t>
      </w:r>
      <w:r w:rsidR="00C768E7">
        <w:rPr>
          <w:rStyle w:val="FontStyle39"/>
          <w:rFonts w:ascii="Arial Narrow" w:hAnsi="Arial Narrow" w:cs="Calibri"/>
          <w:sz w:val="22"/>
          <w:szCs w:val="22"/>
        </w:rPr>
        <w:t xml:space="preserve">č. </w:t>
      </w:r>
      <w:r>
        <w:rPr>
          <w:rStyle w:val="FontStyle39"/>
          <w:rFonts w:ascii="Arial Narrow" w:hAnsi="Arial Narrow" w:cs="Calibri"/>
          <w:sz w:val="22"/>
          <w:szCs w:val="22"/>
        </w:rPr>
        <w:t>18/1997 Sb. v platném znění po dobu záruční lhůty,</w:t>
      </w:r>
    </w:p>
    <w:p w:rsidR="007310E2" w:rsidRPr="0087233D" w:rsidRDefault="007310E2" w:rsidP="0087233D">
      <w:pPr>
        <w:pStyle w:val="Style20"/>
        <w:widowControl/>
        <w:numPr>
          <w:ilvl w:val="0"/>
          <w:numId w:val="41"/>
        </w:numPr>
        <w:spacing w:before="120" w:line="240" w:lineRule="auto"/>
        <w:rPr>
          <w:rStyle w:val="FontStyle39"/>
          <w:rFonts w:cs="Calibri"/>
          <w:sz w:val="24"/>
          <w:szCs w:val="24"/>
        </w:rPr>
      </w:pPr>
      <w:r w:rsidRPr="0087233D">
        <w:rPr>
          <w:rStyle w:val="FontStyle39"/>
          <w:rFonts w:ascii="Arial Narrow" w:hAnsi="Arial Narrow" w:cs="Calibri"/>
          <w:sz w:val="22"/>
          <w:szCs w:val="22"/>
        </w:rPr>
        <w:t>likvidace obalů a odpadu vzniklých v souvislosti s dodávkou.</w:t>
      </w:r>
    </w:p>
    <w:p w:rsidR="007310E2" w:rsidRDefault="007310E2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7310E2" w:rsidRDefault="007310E2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4D1C64">
        <w:rPr>
          <w:rStyle w:val="FontStyle39"/>
          <w:rFonts w:ascii="Arial Narrow" w:hAnsi="Arial Narrow" w:cs="Calibri"/>
          <w:b/>
          <w:sz w:val="22"/>
          <w:szCs w:val="22"/>
        </w:rPr>
        <w:t>V případě uvedení podrobných technických parametrů je akceptován toleranční rozsah, a to +/- 10%.</w:t>
      </w:r>
    </w:p>
    <w:p w:rsidR="007310E2" w:rsidRDefault="007310E2" w:rsidP="00A65E06">
      <w:pPr>
        <w:spacing w:before="180"/>
        <w:jc w:val="both"/>
        <w:rPr>
          <w:rFonts w:ascii="Arial Narrow" w:hAnsi="Arial Narrow" w:cs="Calibri"/>
          <w:bCs/>
        </w:rPr>
      </w:pPr>
      <w:r w:rsidRPr="004D1C64">
        <w:rPr>
          <w:rFonts w:ascii="Arial Narrow" w:hAnsi="Arial Narrow" w:cs="Calibri"/>
          <w:bCs/>
        </w:rPr>
        <w:t xml:space="preserve">V souladu s ustanovením § 44 odstavce 11 zákona </w:t>
      </w:r>
      <w:r>
        <w:rPr>
          <w:rFonts w:ascii="Arial Narrow" w:hAnsi="Arial Narrow" w:cs="Calibri"/>
          <w:bCs/>
        </w:rPr>
        <w:t xml:space="preserve">o veř. </w:t>
      </w:r>
      <w:proofErr w:type="gramStart"/>
      <w:r>
        <w:rPr>
          <w:rFonts w:ascii="Arial Narrow" w:hAnsi="Arial Narrow" w:cs="Calibri"/>
          <w:bCs/>
        </w:rPr>
        <w:t>zakázkách</w:t>
      </w:r>
      <w:proofErr w:type="gramEnd"/>
      <w:r>
        <w:rPr>
          <w:rFonts w:ascii="Arial Narrow" w:hAnsi="Arial Narrow" w:cs="Calibri"/>
          <w:bCs/>
        </w:rPr>
        <w:t xml:space="preserve"> (dále ZVZ), </w:t>
      </w:r>
      <w:r w:rsidRPr="004D1C64">
        <w:rPr>
          <w:rFonts w:ascii="Arial Narrow" w:hAnsi="Arial Narrow" w:cs="Calibri"/>
          <w:bCs/>
        </w:rPr>
        <w:t>obsahuje-li tato zadávací dokumentace, zejména technické podmínky, požadavky nebo odkazy na obchodní firmy, názvy nebo jména a příjmení, specifická označení zboží</w:t>
      </w:r>
      <w:r>
        <w:rPr>
          <w:rFonts w:ascii="Arial Narrow" w:hAnsi="Arial Narrow" w:cs="Calibri"/>
          <w:bCs/>
        </w:rPr>
        <w:t xml:space="preserve"> a služeb</w:t>
      </w:r>
      <w:r w:rsidRPr="004D1C64">
        <w:rPr>
          <w:rFonts w:ascii="Arial Narrow" w:hAnsi="Arial Narrow" w:cs="Calibri"/>
          <w:bCs/>
        </w:rPr>
        <w:t xml:space="preserve">, které platí pro určitou osobu, popřípadě její organizační složku za příznačné, patenty na vynálezy, užitné vzory, průmyslové vzory, ochranné známky nebo označení původu (není-li popis předmětu veřejné zakázky provedený postupem podle § </w:t>
      </w:r>
      <w:smartTag w:uri="urn:schemas-microsoft-com:office:smarttags" w:element="metricconverter">
        <w:smartTagPr>
          <w:attr w:name="ProductID" w:val="45 a"/>
        </w:smartTagPr>
        <w:r w:rsidRPr="004D1C64">
          <w:rPr>
            <w:rFonts w:ascii="Arial Narrow" w:hAnsi="Arial Narrow" w:cs="Calibri"/>
            <w:bCs/>
          </w:rPr>
          <w:t>45 a</w:t>
        </w:r>
      </w:smartTag>
      <w:r w:rsidRPr="004D1C64">
        <w:rPr>
          <w:rFonts w:ascii="Arial Narrow" w:hAnsi="Arial Narrow" w:cs="Calibri"/>
          <w:bCs/>
        </w:rPr>
        <w:t xml:space="preserve"> 46 </w:t>
      </w:r>
      <w:r>
        <w:rPr>
          <w:rFonts w:ascii="Arial Narrow" w:hAnsi="Arial Narrow" w:cs="Calibri"/>
          <w:bCs/>
        </w:rPr>
        <w:t>ZVZ</w:t>
      </w:r>
      <w:r w:rsidRPr="004D1C64">
        <w:rPr>
          <w:rFonts w:ascii="Arial Narrow" w:hAnsi="Arial Narrow" w:cs="Calibri"/>
          <w:bCs/>
        </w:rPr>
        <w:t xml:space="preserve"> dostatečně přesný a srozumitelný), zadavatel v takových případech umožní pro plnění veřejné zakázky použití i jiných, kvalitativně a technicky obdobných řešení.</w:t>
      </w:r>
    </w:p>
    <w:p w:rsidR="007310E2" w:rsidRPr="006C7100" w:rsidRDefault="007310E2" w:rsidP="00536583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</w:rPr>
      </w:pPr>
      <w:r w:rsidRPr="006C7100">
        <w:rPr>
          <w:rFonts w:ascii="Arial Narrow" w:hAnsi="Arial Narrow"/>
          <w:b/>
          <w:bCs/>
          <w:iCs/>
          <w:sz w:val="22"/>
          <w:szCs w:val="22"/>
          <w:u w:val="single"/>
        </w:rPr>
        <w:t>Minimální technické požadavky</w:t>
      </w:r>
      <w:r w:rsidRPr="006C7100">
        <w:rPr>
          <w:rFonts w:ascii="Arial Narrow" w:hAnsi="Arial Narrow"/>
          <w:sz w:val="22"/>
          <w:szCs w:val="22"/>
          <w:u w:val="single"/>
        </w:rPr>
        <w:t xml:space="preserve">: </w:t>
      </w:r>
    </w:p>
    <w:p w:rsidR="007310E2" w:rsidRDefault="007310E2" w:rsidP="008A1B4F">
      <w:pPr>
        <w:rPr>
          <w:rFonts w:ascii="Arial Narrow" w:hAnsi="Arial Narrow" w:cs="Calibri"/>
          <w:u w:val="single"/>
        </w:rPr>
      </w:pPr>
      <w:bookmarkStart w:id="0" w:name="_GoBack"/>
      <w:bookmarkEnd w:id="0"/>
    </w:p>
    <w:p w:rsidR="007310E2" w:rsidRPr="008A1B4F" w:rsidRDefault="007310E2" w:rsidP="008A1B4F">
      <w:pPr>
        <w:pStyle w:val="Odstavecseseznamem"/>
        <w:numPr>
          <w:ilvl w:val="0"/>
          <w:numId w:val="10"/>
        </w:numPr>
        <w:rPr>
          <w:rFonts w:ascii="Arial Narrow" w:hAnsi="Arial Narrow" w:cs="Calibri"/>
        </w:rPr>
      </w:pPr>
      <w:r w:rsidRPr="008A1B4F">
        <w:rPr>
          <w:rFonts w:ascii="Arial Narrow" w:hAnsi="Arial Narrow" w:cs="Calibri"/>
        </w:rPr>
        <w:t xml:space="preserve">navigační rám X-spot kompatibilní se současným používaným traumatologickým navigačním systémem od výrobce </w:t>
      </w:r>
      <w:proofErr w:type="spellStart"/>
      <w:r w:rsidRPr="008A1B4F">
        <w:rPr>
          <w:rFonts w:ascii="Arial Narrow" w:hAnsi="Arial Narrow" w:cs="Calibri"/>
        </w:rPr>
        <w:t>BrainLab</w:t>
      </w:r>
      <w:proofErr w:type="spellEnd"/>
    </w:p>
    <w:p w:rsidR="007310E2" w:rsidRPr="008A1B4F" w:rsidRDefault="007310E2" w:rsidP="008A1B4F">
      <w:pPr>
        <w:pStyle w:val="Odstavecseseznamem"/>
        <w:numPr>
          <w:ilvl w:val="0"/>
          <w:numId w:val="10"/>
        </w:numPr>
        <w:rPr>
          <w:rFonts w:ascii="Arial Narrow" w:hAnsi="Arial Narrow" w:cs="Calibri"/>
        </w:rPr>
      </w:pPr>
      <w:r w:rsidRPr="008A1B4F">
        <w:rPr>
          <w:rFonts w:ascii="Arial Narrow" w:hAnsi="Arial Narrow" w:cs="Calibri"/>
        </w:rPr>
        <w:t>upgrade současné traumatologické navigace na SW úroveň vhodnou pro komunikaci s navigačním rámem</w:t>
      </w:r>
    </w:p>
    <w:p w:rsidR="007310E2" w:rsidRPr="008A1B4F" w:rsidRDefault="007310E2" w:rsidP="008A1B4F">
      <w:pPr>
        <w:pStyle w:val="Odstavecseseznamem"/>
        <w:numPr>
          <w:ilvl w:val="0"/>
          <w:numId w:val="10"/>
        </w:numPr>
        <w:rPr>
          <w:rFonts w:ascii="Arial Narrow" w:hAnsi="Arial Narrow" w:cs="Calibri"/>
        </w:rPr>
      </w:pPr>
      <w:r w:rsidRPr="008A1B4F">
        <w:rPr>
          <w:rFonts w:ascii="Arial Narrow" w:hAnsi="Arial Narrow" w:cs="Calibri"/>
        </w:rPr>
        <w:t xml:space="preserve">navigační rám umožňující zacílit a zaměřit 2D i 3D </w:t>
      </w:r>
      <w:proofErr w:type="spellStart"/>
      <w:r w:rsidRPr="008A1B4F">
        <w:rPr>
          <w:rFonts w:ascii="Arial Narrow" w:hAnsi="Arial Narrow" w:cs="Calibri"/>
        </w:rPr>
        <w:t>skeny</w:t>
      </w:r>
      <w:proofErr w:type="spellEnd"/>
      <w:r w:rsidRPr="008A1B4F">
        <w:rPr>
          <w:rFonts w:ascii="Arial Narrow" w:hAnsi="Arial Narrow" w:cs="Calibri"/>
        </w:rPr>
        <w:t xml:space="preserve"> z C-ramene při operaci</w:t>
      </w:r>
    </w:p>
    <w:p w:rsidR="007310E2" w:rsidRPr="008A1B4F" w:rsidRDefault="007310E2" w:rsidP="008A1B4F">
      <w:pPr>
        <w:pStyle w:val="Odstavecseseznamem"/>
        <w:numPr>
          <w:ilvl w:val="0"/>
          <w:numId w:val="10"/>
        </w:numPr>
        <w:rPr>
          <w:rFonts w:ascii="Arial Narrow" w:hAnsi="Arial Narrow" w:cs="Calibri"/>
        </w:rPr>
      </w:pPr>
      <w:r w:rsidRPr="008A1B4F">
        <w:rPr>
          <w:rFonts w:ascii="Arial Narrow" w:hAnsi="Arial Narrow" w:cs="Calibri"/>
        </w:rPr>
        <w:t xml:space="preserve">rám musí být </w:t>
      </w:r>
      <w:proofErr w:type="spellStart"/>
      <w:r w:rsidRPr="008A1B4F">
        <w:rPr>
          <w:rFonts w:ascii="Arial Narrow" w:hAnsi="Arial Narrow" w:cs="Calibri"/>
        </w:rPr>
        <w:t>resterilizovatelný</w:t>
      </w:r>
      <w:proofErr w:type="spellEnd"/>
    </w:p>
    <w:p w:rsidR="007310E2" w:rsidRPr="00393818" w:rsidRDefault="007310E2" w:rsidP="008A1B4F">
      <w:pPr>
        <w:pStyle w:val="Odstavecseseznamem"/>
        <w:numPr>
          <w:ilvl w:val="0"/>
          <w:numId w:val="10"/>
        </w:numPr>
        <w:rPr>
          <w:rFonts w:ascii="Arial Narrow" w:hAnsi="Arial Narrow" w:cs="Calibri"/>
        </w:rPr>
      </w:pPr>
      <w:r w:rsidRPr="008A1B4F">
        <w:rPr>
          <w:rFonts w:ascii="Arial Narrow" w:hAnsi="Arial Narrow" w:cs="Calibri"/>
        </w:rPr>
        <w:t>r</w:t>
      </w:r>
      <w:r>
        <w:rPr>
          <w:rFonts w:ascii="Arial Narrow" w:hAnsi="Arial Narrow" w:cs="Calibri"/>
        </w:rPr>
        <w:t xml:space="preserve">ám </w:t>
      </w:r>
      <w:r w:rsidRPr="00393818">
        <w:rPr>
          <w:rFonts w:ascii="Arial Narrow" w:hAnsi="Arial Narrow" w:cs="Calibri"/>
        </w:rPr>
        <w:t>musí být RTG transparentní</w:t>
      </w:r>
    </w:p>
    <w:p w:rsidR="007310E2" w:rsidRPr="00393818" w:rsidRDefault="007310E2" w:rsidP="008A1B4F">
      <w:pPr>
        <w:pStyle w:val="Odstavecseseznamem"/>
        <w:numPr>
          <w:ilvl w:val="0"/>
          <w:numId w:val="10"/>
        </w:numPr>
        <w:rPr>
          <w:rFonts w:ascii="Arial Narrow" w:hAnsi="Arial Narrow" w:cs="Calibri"/>
        </w:rPr>
      </w:pPr>
      <w:r w:rsidRPr="00393818">
        <w:rPr>
          <w:rFonts w:ascii="Arial Narrow" w:hAnsi="Arial Narrow" w:cs="Calibri"/>
        </w:rPr>
        <w:t>součástí dodávky všechno potřebné příslušenství pro používání navigačního rámu</w:t>
      </w:r>
    </w:p>
    <w:p w:rsidR="007310E2" w:rsidRPr="00393818" w:rsidRDefault="007310E2" w:rsidP="008A1B4F">
      <w:pPr>
        <w:rPr>
          <w:rFonts w:ascii="Arial Narrow" w:hAnsi="Arial Narrow" w:cs="Calibri"/>
          <w:b/>
          <w:u w:val="single"/>
        </w:rPr>
      </w:pPr>
      <w:r w:rsidRPr="00393818">
        <w:rPr>
          <w:rFonts w:ascii="Arial Narrow" w:hAnsi="Arial Narrow" w:cs="Calibri"/>
          <w:b/>
          <w:u w:val="single"/>
        </w:rPr>
        <w:t>Zvláštní požadavky:</w:t>
      </w:r>
    </w:p>
    <w:p w:rsidR="007310E2" w:rsidRPr="00393818" w:rsidRDefault="007310E2" w:rsidP="008A1B4F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Arial Narrow" w:hAnsi="Arial Narrow" w:cs="Calibri"/>
        </w:rPr>
      </w:pPr>
      <w:r w:rsidRPr="00393818">
        <w:rPr>
          <w:rFonts w:ascii="Arial Narrow" w:hAnsi="Arial Narrow" w:cs="Calibri"/>
        </w:rPr>
        <w:t>Zadavatel požaduje instalaci p</w:t>
      </w:r>
      <w:r w:rsidRPr="00393818">
        <w:rPr>
          <w:rFonts w:ascii="Arial Narrow" w:eastAsia="TimesNewRoman" w:hAnsi="Arial Narrow" w:cs="Calibri"/>
        </w:rPr>
        <w:t>ř</w:t>
      </w:r>
      <w:r w:rsidRPr="00393818">
        <w:rPr>
          <w:rFonts w:ascii="Arial Narrow" w:hAnsi="Arial Narrow" w:cs="Calibri"/>
        </w:rPr>
        <w:t>ístroje a jeho uvedení do provozu v</w:t>
      </w:r>
      <w:r w:rsidRPr="00393818">
        <w:rPr>
          <w:rFonts w:ascii="Arial Narrow" w:eastAsia="TimesNewRoman" w:hAnsi="Arial Narrow" w:cs="Calibri"/>
        </w:rPr>
        <w:t>č</w:t>
      </w:r>
      <w:r w:rsidRPr="00393818">
        <w:rPr>
          <w:rFonts w:ascii="Arial Narrow" w:hAnsi="Arial Narrow" w:cs="Calibri"/>
        </w:rPr>
        <w:t>etn</w:t>
      </w:r>
      <w:r w:rsidRPr="00393818">
        <w:rPr>
          <w:rFonts w:ascii="Arial Narrow" w:eastAsia="TimesNewRoman" w:hAnsi="Arial Narrow" w:cs="Calibri"/>
        </w:rPr>
        <w:t xml:space="preserve">ě </w:t>
      </w:r>
      <w:r w:rsidRPr="00393818">
        <w:rPr>
          <w:rFonts w:ascii="Arial Narrow" w:hAnsi="Arial Narrow" w:cs="Calibri"/>
        </w:rPr>
        <w:t>ov</w:t>
      </w:r>
      <w:r w:rsidRPr="00393818">
        <w:rPr>
          <w:rFonts w:ascii="Arial Narrow" w:eastAsia="TimesNewRoman" w:hAnsi="Arial Narrow" w:cs="Calibri"/>
        </w:rPr>
        <w:t>ěř</w:t>
      </w:r>
      <w:r w:rsidRPr="00393818">
        <w:rPr>
          <w:rFonts w:ascii="Arial Narrow" w:hAnsi="Arial Narrow" w:cs="Calibri"/>
        </w:rPr>
        <w:t>ení jeho funk</w:t>
      </w:r>
      <w:r w:rsidRPr="00393818">
        <w:rPr>
          <w:rFonts w:ascii="Arial Narrow" w:eastAsia="TimesNewRoman" w:hAnsi="Arial Narrow" w:cs="Calibri"/>
        </w:rPr>
        <w:t>č</w:t>
      </w:r>
      <w:r w:rsidRPr="00393818">
        <w:rPr>
          <w:rFonts w:ascii="Arial Narrow" w:hAnsi="Arial Narrow" w:cs="Calibri"/>
        </w:rPr>
        <w:t>nosti, provedení všech p</w:t>
      </w:r>
      <w:r w:rsidRPr="00393818">
        <w:rPr>
          <w:rFonts w:ascii="Arial Narrow" w:eastAsia="TimesNewRoman" w:hAnsi="Arial Narrow" w:cs="Calibri"/>
        </w:rPr>
        <w:t>ř</w:t>
      </w:r>
      <w:r w:rsidRPr="00393818">
        <w:rPr>
          <w:rFonts w:ascii="Arial Narrow" w:hAnsi="Arial Narrow" w:cs="Calibri"/>
        </w:rPr>
        <w:t>edepsaných přejímacích zkoušek a test</w:t>
      </w:r>
      <w:r w:rsidRPr="00393818">
        <w:rPr>
          <w:rFonts w:ascii="Arial Narrow" w:eastAsia="TimesNewRoman" w:hAnsi="Arial Narrow" w:cs="Calibri"/>
        </w:rPr>
        <w:t xml:space="preserve">ů (výchozí </w:t>
      </w:r>
      <w:proofErr w:type="spellStart"/>
      <w:r w:rsidRPr="00393818">
        <w:rPr>
          <w:rFonts w:ascii="Arial Narrow" w:eastAsia="TimesNewRoman" w:hAnsi="Arial Narrow" w:cs="Calibri"/>
        </w:rPr>
        <w:t>elektrorevize</w:t>
      </w:r>
      <w:proofErr w:type="spellEnd"/>
      <w:r w:rsidRPr="00393818">
        <w:rPr>
          <w:rFonts w:ascii="Arial Narrow" w:eastAsia="TimesNewRoman" w:hAnsi="Arial Narrow" w:cs="Calibri"/>
        </w:rPr>
        <w:t xml:space="preserve"> atd.)</w:t>
      </w:r>
      <w:r w:rsidRPr="00393818">
        <w:rPr>
          <w:rFonts w:ascii="Arial Narrow" w:hAnsi="Arial Narrow" w:cs="Calibri"/>
        </w:rPr>
        <w:t>, ov</w:t>
      </w:r>
      <w:r w:rsidRPr="00393818">
        <w:rPr>
          <w:rFonts w:ascii="Arial Narrow" w:eastAsia="TimesNewRoman" w:hAnsi="Arial Narrow" w:cs="Calibri"/>
        </w:rPr>
        <w:t>ěř</w:t>
      </w:r>
      <w:r w:rsidRPr="00393818">
        <w:rPr>
          <w:rFonts w:ascii="Arial Narrow" w:hAnsi="Arial Narrow" w:cs="Calibri"/>
        </w:rPr>
        <w:t>ení deklarovaných technických parametr</w:t>
      </w:r>
      <w:r w:rsidRPr="00393818">
        <w:rPr>
          <w:rFonts w:ascii="Arial Narrow" w:eastAsia="TimesNewRoman" w:hAnsi="Arial Narrow" w:cs="Calibri"/>
        </w:rPr>
        <w:t>ů. Př</w:t>
      </w:r>
      <w:r w:rsidRPr="00393818">
        <w:rPr>
          <w:rFonts w:ascii="Arial Narrow" w:hAnsi="Arial Narrow" w:cs="Calibri"/>
        </w:rPr>
        <w:t>edm</w:t>
      </w:r>
      <w:r w:rsidRPr="00393818">
        <w:rPr>
          <w:rFonts w:ascii="Arial Narrow" w:eastAsia="TimesNewRoman" w:hAnsi="Arial Narrow" w:cs="Calibri"/>
        </w:rPr>
        <w:t>ě</w:t>
      </w:r>
      <w:r w:rsidRPr="00393818">
        <w:rPr>
          <w:rFonts w:ascii="Arial Narrow" w:hAnsi="Arial Narrow" w:cs="Calibri"/>
        </w:rPr>
        <w:t>t ve</w:t>
      </w:r>
      <w:r w:rsidRPr="00393818">
        <w:rPr>
          <w:rFonts w:ascii="Arial Narrow" w:eastAsia="TimesNewRoman" w:hAnsi="Arial Narrow" w:cs="Calibri"/>
        </w:rPr>
        <w:t>ř</w:t>
      </w:r>
      <w:r w:rsidRPr="00393818">
        <w:rPr>
          <w:rFonts w:ascii="Arial Narrow" w:hAnsi="Arial Narrow" w:cs="Calibri"/>
        </w:rPr>
        <w:t>ejné zakázky musí spl</w:t>
      </w:r>
      <w:r w:rsidRPr="00393818">
        <w:rPr>
          <w:rFonts w:ascii="Arial Narrow" w:eastAsia="TimesNewRoman" w:hAnsi="Arial Narrow" w:cs="Calibri"/>
        </w:rPr>
        <w:t>ň</w:t>
      </w:r>
      <w:r w:rsidRPr="00393818">
        <w:rPr>
          <w:rFonts w:ascii="Arial Narrow" w:hAnsi="Arial Narrow" w:cs="Calibri"/>
        </w:rPr>
        <w:t>ovat veškeré požadavky na n</w:t>
      </w:r>
      <w:r w:rsidRPr="00393818">
        <w:rPr>
          <w:rFonts w:ascii="Arial Narrow" w:eastAsia="TimesNewRoman" w:hAnsi="Arial Narrow" w:cs="Calibri"/>
        </w:rPr>
        <w:t>ě</w:t>
      </w:r>
      <w:r w:rsidRPr="00393818">
        <w:rPr>
          <w:rFonts w:ascii="Arial Narrow" w:hAnsi="Arial Narrow" w:cs="Calibri"/>
        </w:rPr>
        <w:t>j kladené zákonnými p</w:t>
      </w:r>
      <w:r w:rsidRPr="00393818">
        <w:rPr>
          <w:rFonts w:ascii="Arial Narrow" w:eastAsia="TimesNewRoman" w:hAnsi="Arial Narrow" w:cs="Calibri"/>
        </w:rPr>
        <w:t>ř</w:t>
      </w:r>
      <w:r w:rsidRPr="00393818">
        <w:rPr>
          <w:rFonts w:ascii="Arial Narrow" w:hAnsi="Arial Narrow" w:cs="Calibri"/>
        </w:rPr>
        <w:t xml:space="preserve">edpisy </w:t>
      </w:r>
      <w:r w:rsidRPr="00393818">
        <w:rPr>
          <w:rFonts w:ascii="Arial Narrow" w:eastAsia="TimesNewRoman" w:hAnsi="Arial Narrow" w:cs="Calibri"/>
        </w:rPr>
        <w:t>Č</w:t>
      </w:r>
      <w:r w:rsidRPr="00393818">
        <w:rPr>
          <w:rFonts w:ascii="Arial Narrow" w:hAnsi="Arial Narrow" w:cs="Calibri"/>
        </w:rPr>
        <w:t>eské republiky.</w:t>
      </w:r>
    </w:p>
    <w:p w:rsidR="007310E2" w:rsidRPr="00393818" w:rsidRDefault="007310E2" w:rsidP="008A1B4F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Arial Narrow" w:hAnsi="Arial Narrow" w:cs="Calibri"/>
        </w:rPr>
      </w:pPr>
      <w:r w:rsidRPr="00393818">
        <w:rPr>
          <w:rFonts w:ascii="Arial Narrow" w:hAnsi="Arial Narrow" w:cs="Calibri"/>
        </w:rPr>
        <w:t xml:space="preserve">Zadavatel požaduje </w:t>
      </w:r>
      <w:r w:rsidR="00A57322" w:rsidRPr="00393818">
        <w:rPr>
          <w:rFonts w:ascii="Arial Narrow" w:hAnsi="Arial Narrow" w:cs="Calibri"/>
        </w:rPr>
        <w:t>instruktáž</w:t>
      </w:r>
      <w:r w:rsidRPr="00393818">
        <w:rPr>
          <w:rFonts w:ascii="Arial Narrow" w:hAnsi="Arial Narrow" w:cs="Calibri"/>
        </w:rPr>
        <w:t xml:space="preserve"> zaměstnanců</w:t>
      </w:r>
      <w:r w:rsidRPr="00393818">
        <w:rPr>
          <w:rFonts w:ascii="Arial Narrow" w:eastAsia="TimesNewRoman" w:hAnsi="Arial Narrow" w:cs="Calibri"/>
        </w:rPr>
        <w:t xml:space="preserve"> </w:t>
      </w:r>
      <w:r w:rsidRPr="00393818">
        <w:rPr>
          <w:rFonts w:ascii="Arial Narrow" w:hAnsi="Arial Narrow" w:cs="Calibri"/>
        </w:rPr>
        <w:t xml:space="preserve">zadavatele pro plné uživatelské užívání </w:t>
      </w:r>
      <w:r w:rsidRPr="00393818">
        <w:rPr>
          <w:rFonts w:ascii="Arial Narrow" w:eastAsia="TimesNewRoman" w:hAnsi="Arial Narrow" w:cs="Calibri"/>
        </w:rPr>
        <w:t>přístroje</w:t>
      </w:r>
      <w:r w:rsidRPr="00393818">
        <w:rPr>
          <w:rFonts w:ascii="Arial Narrow" w:hAnsi="Arial Narrow" w:cs="Calibri"/>
        </w:rPr>
        <w:t xml:space="preserve"> a </w:t>
      </w:r>
      <w:r w:rsidR="00E31244" w:rsidRPr="00393818">
        <w:rPr>
          <w:rFonts w:ascii="Arial Narrow" w:hAnsi="Arial Narrow" w:cs="Calibri"/>
        </w:rPr>
        <w:t>pro prová</w:t>
      </w:r>
      <w:r w:rsidR="00E31244" w:rsidRPr="00393818">
        <w:rPr>
          <w:rFonts w:ascii="Arial Narrow" w:eastAsia="TimesNewRoman" w:hAnsi="Arial Narrow" w:cs="Calibri"/>
        </w:rPr>
        <w:t>dě</w:t>
      </w:r>
      <w:r w:rsidR="00E31244" w:rsidRPr="00393818">
        <w:rPr>
          <w:rFonts w:ascii="Arial Narrow" w:hAnsi="Arial Narrow" w:cs="Calibri"/>
        </w:rPr>
        <w:t>ní instruktáží dalších pracovní</w:t>
      </w:r>
      <w:r w:rsidR="00E31244" w:rsidRPr="00393818">
        <w:rPr>
          <w:rFonts w:ascii="Arial Narrow" w:eastAsia="TimesNewRoman" w:hAnsi="Arial Narrow" w:cs="Calibri"/>
        </w:rPr>
        <w:t xml:space="preserve">ků </w:t>
      </w:r>
      <w:r w:rsidR="00E31244" w:rsidRPr="00393818">
        <w:rPr>
          <w:rFonts w:ascii="Arial Narrow" w:hAnsi="Arial Narrow" w:cs="Calibri"/>
        </w:rPr>
        <w:t xml:space="preserve">zadavatele. </w:t>
      </w:r>
    </w:p>
    <w:p w:rsidR="007310E2" w:rsidRPr="00393818" w:rsidRDefault="007310E2" w:rsidP="008A1B4F">
      <w:pPr>
        <w:pStyle w:val="Odstavecseseznamem"/>
        <w:numPr>
          <w:ilvl w:val="0"/>
          <w:numId w:val="9"/>
        </w:numPr>
        <w:spacing w:after="0"/>
        <w:jc w:val="both"/>
        <w:rPr>
          <w:rFonts w:ascii="Arial Narrow" w:eastAsia="TimesNewRoman" w:hAnsi="Arial Narrow" w:cs="Calibri"/>
        </w:rPr>
      </w:pPr>
      <w:r w:rsidRPr="00393818">
        <w:rPr>
          <w:rFonts w:ascii="Arial Narrow" w:hAnsi="Arial Narrow" w:cs="Calibri"/>
        </w:rPr>
        <w:t>Sou</w:t>
      </w:r>
      <w:r w:rsidRPr="00393818">
        <w:rPr>
          <w:rFonts w:ascii="Arial Narrow" w:eastAsia="TimesNewRoman" w:hAnsi="Arial Narrow" w:cs="Calibri"/>
        </w:rPr>
        <w:t>č</w:t>
      </w:r>
      <w:r w:rsidRPr="00393818">
        <w:rPr>
          <w:rFonts w:ascii="Arial Narrow" w:hAnsi="Arial Narrow" w:cs="Calibri"/>
        </w:rPr>
        <w:t xml:space="preserve">ástí dodávky musí být </w:t>
      </w:r>
      <w:r w:rsidRPr="00393818">
        <w:rPr>
          <w:rFonts w:ascii="Arial Narrow" w:eastAsia="TimesNewRoman" w:hAnsi="Arial Narrow" w:cs="Calibri"/>
        </w:rPr>
        <w:t xml:space="preserve">doklady, které jsou potřebné pro používání předmětu plnění (event., které jsou kupujícím požadovány pro připojení do IT infrastruktury, NIS, PACS apod.) a které osvědčují </w:t>
      </w:r>
      <w:r w:rsidRPr="00393818">
        <w:rPr>
          <w:rFonts w:ascii="Arial Narrow" w:eastAsia="TimesNewRoman" w:hAnsi="Arial Narrow" w:cs="Calibri"/>
        </w:rPr>
        <w:lastRenderedPageBreak/>
        <w:t xml:space="preserve">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</w:t>
      </w:r>
      <w:proofErr w:type="spellStart"/>
      <w:r w:rsidRPr="00393818">
        <w:rPr>
          <w:rFonts w:ascii="Arial Narrow" w:eastAsia="TimesNewRoman" w:hAnsi="Arial Narrow" w:cs="Calibri"/>
        </w:rPr>
        <w:t>declaration</w:t>
      </w:r>
      <w:proofErr w:type="spellEnd"/>
      <w:r w:rsidRPr="00393818">
        <w:rPr>
          <w:rFonts w:ascii="Arial Narrow" w:eastAsia="TimesNewRoman" w:hAnsi="Arial Narrow" w:cs="Calibri"/>
        </w:rPr>
        <w:t xml:space="preserve">) a další dle zákona </w:t>
      </w:r>
      <w:r w:rsidR="00C768E7" w:rsidRPr="00393818">
        <w:rPr>
          <w:rFonts w:ascii="Arial Narrow" w:eastAsia="TimesNewRoman" w:hAnsi="Arial Narrow" w:cs="Calibri"/>
        </w:rPr>
        <w:t xml:space="preserve">č. </w:t>
      </w:r>
      <w:r w:rsidR="00441699" w:rsidRPr="00393818">
        <w:rPr>
          <w:rFonts w:ascii="Arial Narrow" w:eastAsia="TimesNewRoman" w:hAnsi="Arial Narrow" w:cs="Calibri"/>
        </w:rPr>
        <w:t>268</w:t>
      </w:r>
      <w:r w:rsidRPr="00393818">
        <w:rPr>
          <w:rFonts w:ascii="Arial Narrow" w:eastAsia="TimesNewRoman" w:hAnsi="Arial Narrow" w:cs="Calibri"/>
        </w:rPr>
        <w:t>/20</w:t>
      </w:r>
      <w:r w:rsidR="00441699" w:rsidRPr="00393818">
        <w:rPr>
          <w:rFonts w:ascii="Arial Narrow" w:eastAsia="TimesNewRoman" w:hAnsi="Arial Narrow" w:cs="Calibri"/>
        </w:rPr>
        <w:t>14</w:t>
      </w:r>
      <w:r w:rsidRPr="00393818">
        <w:rPr>
          <w:rFonts w:ascii="Arial Narrow" w:eastAsia="TimesNewRoman" w:hAnsi="Arial Narrow" w:cs="Calibri"/>
        </w:rPr>
        <w:t xml:space="preserve"> Sb. ve znění pozdějších předpisů a nařízení vlády ČR č. 336/2004 Sb. ve znění pozdějších předpisů, v případě zařízení se zdroji ion. </w:t>
      </w:r>
      <w:proofErr w:type="gramStart"/>
      <w:r w:rsidRPr="00393818">
        <w:rPr>
          <w:rFonts w:ascii="Arial Narrow" w:eastAsia="TimesNewRoman" w:hAnsi="Arial Narrow" w:cs="Calibri"/>
        </w:rPr>
        <w:t>záření</w:t>
      </w:r>
      <w:proofErr w:type="gramEnd"/>
      <w:r w:rsidRPr="00393818">
        <w:rPr>
          <w:rFonts w:ascii="Arial Narrow" w:eastAsia="TimesNewRoman" w:hAnsi="Arial Narrow" w:cs="Calibri"/>
        </w:rPr>
        <w:t xml:space="preserve"> i  dokumentaci dle z. č.</w:t>
      </w:r>
      <w:r w:rsidR="00C768E7" w:rsidRPr="00393818">
        <w:rPr>
          <w:rFonts w:ascii="Arial Narrow" w:eastAsia="TimesNewRoman" w:hAnsi="Arial Narrow" w:cs="Calibri"/>
        </w:rPr>
        <w:t xml:space="preserve"> </w:t>
      </w:r>
      <w:r w:rsidRPr="00393818">
        <w:rPr>
          <w:rFonts w:ascii="Arial Narrow" w:eastAsia="TimesNewRoman" w:hAnsi="Arial Narrow" w:cs="Calibri"/>
        </w:rPr>
        <w:t xml:space="preserve">18/1997 Sb. a prováděcích předpisů zejména </w:t>
      </w:r>
      <w:proofErr w:type="spellStart"/>
      <w:r w:rsidRPr="00393818">
        <w:rPr>
          <w:rFonts w:ascii="Arial Narrow" w:eastAsia="TimesNewRoman" w:hAnsi="Arial Narrow" w:cs="Calibri"/>
        </w:rPr>
        <w:t>vyhl</w:t>
      </w:r>
      <w:proofErr w:type="spellEnd"/>
      <w:r w:rsidRPr="00393818">
        <w:rPr>
          <w:rFonts w:ascii="Arial Narrow" w:eastAsia="TimesNewRoman" w:hAnsi="Arial Narrow" w:cs="Calibri"/>
        </w:rPr>
        <w:t>. č</w:t>
      </w:r>
      <w:r w:rsidR="00C768E7" w:rsidRPr="00393818">
        <w:rPr>
          <w:rFonts w:ascii="Arial Narrow" w:eastAsia="TimesNewRoman" w:hAnsi="Arial Narrow" w:cs="Calibri"/>
        </w:rPr>
        <w:t xml:space="preserve">. </w:t>
      </w:r>
      <w:r w:rsidRPr="00393818">
        <w:rPr>
          <w:rFonts w:ascii="Arial Narrow" w:eastAsia="TimesNewRoman" w:hAnsi="Arial Narrow" w:cs="Calibri"/>
        </w:rPr>
        <w:t xml:space="preserve">307/2002 v posledním znění. </w:t>
      </w:r>
    </w:p>
    <w:p w:rsidR="007310E2" w:rsidRPr="00393818" w:rsidRDefault="007310E2" w:rsidP="008A1B4F">
      <w:pPr>
        <w:pStyle w:val="Odstavecseseznamem"/>
        <w:numPr>
          <w:ilvl w:val="0"/>
          <w:numId w:val="9"/>
        </w:numPr>
        <w:spacing w:after="0"/>
        <w:jc w:val="both"/>
        <w:rPr>
          <w:rFonts w:ascii="Arial Narrow" w:eastAsia="TimesNewRoman" w:hAnsi="Arial Narrow" w:cs="Calibri"/>
        </w:rPr>
      </w:pPr>
      <w:r w:rsidRPr="00393818">
        <w:rPr>
          <w:rFonts w:ascii="Arial Narrow" w:hAnsi="Arial Narrow" w:cs="Calibri"/>
        </w:rPr>
        <w:t xml:space="preserve">Dodavatel </w:t>
      </w:r>
      <w:r w:rsidRPr="00393818">
        <w:rPr>
          <w:rFonts w:ascii="Arial Narrow" w:eastAsia="TimesNewRoman" w:hAnsi="Arial Narrow" w:cs="Calibri"/>
        </w:rPr>
        <w:t xml:space="preserve">uvede na faktuře k veškerému softwarovému vybavení všech komponent dodávky přesnou specifikaci SW - výrobce (držitele autorských práv), název, verzi, edici, lokalizaci, bitovou verzi, licenční typ. Dále dodavatel předá licenční certifikáty, licenční čísla a licenční ujednání (EULA apod.) k veškerému softwarovému vybavení všech komponent dodávky. </w:t>
      </w:r>
    </w:p>
    <w:p w:rsidR="007310E2" w:rsidRPr="00393818" w:rsidRDefault="007310E2" w:rsidP="008A1B4F">
      <w:pPr>
        <w:pStyle w:val="Odstavecseseznamem"/>
        <w:numPr>
          <w:ilvl w:val="0"/>
          <w:numId w:val="9"/>
        </w:numPr>
        <w:spacing w:after="0"/>
        <w:jc w:val="both"/>
        <w:rPr>
          <w:rFonts w:ascii="Arial Narrow" w:eastAsia="TimesNewRoman" w:hAnsi="Arial Narrow" w:cs="Calibri"/>
        </w:rPr>
      </w:pPr>
      <w:r w:rsidRPr="00393818">
        <w:rPr>
          <w:rFonts w:ascii="Arial Narrow" w:hAnsi="Arial Narrow" w:cs="Calibri"/>
        </w:rPr>
        <w:t>Záruční doba v trvání min. 36 měsíců</w:t>
      </w:r>
    </w:p>
    <w:p w:rsidR="007310E2" w:rsidRPr="008A1B4F" w:rsidRDefault="007310E2" w:rsidP="00A65E06">
      <w:pPr>
        <w:spacing w:before="180"/>
        <w:jc w:val="both"/>
        <w:rPr>
          <w:rFonts w:ascii="Arial Narrow" w:hAnsi="Arial Narrow" w:cs="Calibri"/>
          <w:bCs/>
        </w:rPr>
      </w:pPr>
    </w:p>
    <w:p w:rsidR="007310E2" w:rsidRPr="008A1B4F" w:rsidRDefault="007310E2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sectPr w:rsidR="007310E2" w:rsidRPr="008A1B4F" w:rsidSect="004B45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1D3" w:rsidRDefault="001151D3" w:rsidP="0094187F">
      <w:pPr>
        <w:spacing w:after="0" w:line="240" w:lineRule="auto"/>
      </w:pPr>
      <w:r>
        <w:separator/>
      </w:r>
    </w:p>
  </w:endnote>
  <w:endnote w:type="continuationSeparator" w:id="0">
    <w:p w:rsidR="001151D3" w:rsidRDefault="001151D3" w:rsidP="00941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0E2" w:rsidRDefault="007310E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0E2" w:rsidRPr="003F3FC1" w:rsidRDefault="007310E2" w:rsidP="00E2541B">
    <w:pPr>
      <w:pStyle w:val="Zpat"/>
      <w:jc w:val="right"/>
      <w:rPr>
        <w:rFonts w:ascii="Arial Narrow" w:hAnsi="Arial Narrow" w:cs="Calibri"/>
        <w:sz w:val="16"/>
        <w:szCs w:val="16"/>
      </w:rPr>
    </w:pPr>
    <w:r w:rsidRPr="003F3FC1">
      <w:rPr>
        <w:rFonts w:ascii="Arial Narrow" w:hAnsi="Arial Narrow" w:cs="Calibri"/>
        <w:sz w:val="16"/>
        <w:szCs w:val="16"/>
      </w:rPr>
      <w:t xml:space="preserve">Stránka: </w:t>
    </w:r>
    <w:r w:rsidR="00E31244" w:rsidRPr="003F3FC1">
      <w:rPr>
        <w:rFonts w:ascii="Arial Narrow" w:hAnsi="Arial Narrow" w:cs="Calibri"/>
        <w:sz w:val="16"/>
        <w:szCs w:val="16"/>
      </w:rPr>
      <w:fldChar w:fldCharType="begin"/>
    </w:r>
    <w:r w:rsidRPr="003F3FC1">
      <w:rPr>
        <w:rFonts w:ascii="Arial Narrow" w:hAnsi="Arial Narrow" w:cs="Calibri"/>
        <w:sz w:val="16"/>
        <w:szCs w:val="16"/>
      </w:rPr>
      <w:instrText>PAGE</w:instrText>
    </w:r>
    <w:r w:rsidR="00E31244" w:rsidRPr="003F3FC1">
      <w:rPr>
        <w:rFonts w:ascii="Arial Narrow" w:hAnsi="Arial Narrow" w:cs="Calibri"/>
        <w:sz w:val="16"/>
        <w:szCs w:val="16"/>
      </w:rPr>
      <w:fldChar w:fldCharType="separate"/>
    </w:r>
    <w:r w:rsidR="00393818">
      <w:rPr>
        <w:rFonts w:ascii="Arial Narrow" w:hAnsi="Arial Narrow" w:cs="Calibri"/>
        <w:noProof/>
        <w:sz w:val="16"/>
        <w:szCs w:val="16"/>
      </w:rPr>
      <w:t>1</w:t>
    </w:r>
    <w:r w:rsidR="00E31244" w:rsidRPr="003F3FC1">
      <w:rPr>
        <w:rFonts w:ascii="Arial Narrow" w:hAnsi="Arial Narrow" w:cs="Calibri"/>
        <w:sz w:val="16"/>
        <w:szCs w:val="16"/>
      </w:rPr>
      <w:fldChar w:fldCharType="end"/>
    </w:r>
    <w:r w:rsidRPr="003F3FC1">
      <w:rPr>
        <w:rFonts w:ascii="Arial Narrow" w:hAnsi="Arial Narrow" w:cs="Calibri"/>
        <w:sz w:val="16"/>
        <w:szCs w:val="16"/>
      </w:rPr>
      <w:t xml:space="preserve"> z </w:t>
    </w:r>
    <w:r w:rsidR="00E31244" w:rsidRPr="003F3FC1">
      <w:rPr>
        <w:rFonts w:ascii="Arial Narrow" w:hAnsi="Arial Narrow" w:cs="Calibri"/>
        <w:sz w:val="16"/>
        <w:szCs w:val="16"/>
      </w:rPr>
      <w:fldChar w:fldCharType="begin"/>
    </w:r>
    <w:r w:rsidRPr="003F3FC1">
      <w:rPr>
        <w:rFonts w:ascii="Arial Narrow" w:hAnsi="Arial Narrow" w:cs="Calibri"/>
        <w:sz w:val="16"/>
        <w:szCs w:val="16"/>
      </w:rPr>
      <w:instrText>NUMPAGES</w:instrText>
    </w:r>
    <w:r w:rsidR="00E31244" w:rsidRPr="003F3FC1">
      <w:rPr>
        <w:rFonts w:ascii="Arial Narrow" w:hAnsi="Arial Narrow" w:cs="Calibri"/>
        <w:sz w:val="16"/>
        <w:szCs w:val="16"/>
      </w:rPr>
      <w:fldChar w:fldCharType="separate"/>
    </w:r>
    <w:r w:rsidR="00393818">
      <w:rPr>
        <w:rFonts w:ascii="Arial Narrow" w:hAnsi="Arial Narrow" w:cs="Calibri"/>
        <w:noProof/>
        <w:sz w:val="16"/>
        <w:szCs w:val="16"/>
      </w:rPr>
      <w:t>3</w:t>
    </w:r>
    <w:r w:rsidR="00E31244" w:rsidRPr="003F3FC1">
      <w:rPr>
        <w:rFonts w:ascii="Arial Narrow" w:hAnsi="Arial Narrow" w:cs="Calibri"/>
        <w:sz w:val="16"/>
        <w:szCs w:val="16"/>
      </w:rPr>
      <w:fldChar w:fldCharType="end"/>
    </w:r>
  </w:p>
  <w:p w:rsidR="007310E2" w:rsidRDefault="007310E2">
    <w:pPr>
      <w:pStyle w:val="Zpat"/>
    </w:pPr>
  </w:p>
  <w:p w:rsidR="007310E2" w:rsidRDefault="007310E2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0E2" w:rsidRDefault="007310E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1D3" w:rsidRDefault="001151D3" w:rsidP="0094187F">
      <w:pPr>
        <w:spacing w:after="0" w:line="240" w:lineRule="auto"/>
      </w:pPr>
      <w:r>
        <w:separator/>
      </w:r>
    </w:p>
  </w:footnote>
  <w:footnote w:type="continuationSeparator" w:id="0">
    <w:p w:rsidR="001151D3" w:rsidRDefault="001151D3" w:rsidP="00941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0E2" w:rsidRDefault="007310E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0E2" w:rsidRDefault="007A7D80">
    <w:pPr>
      <w:pStyle w:val="Zhlav"/>
    </w:pPr>
    <w:r>
      <w:rPr>
        <w:noProof/>
        <w:lang w:eastAsia="cs-CZ"/>
      </w:rPr>
      <w:drawing>
        <wp:inline distT="0" distB="0" distL="0" distR="0">
          <wp:extent cx="5743575" cy="895350"/>
          <wp:effectExtent l="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8953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0E2" w:rsidRDefault="007310E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D32FB"/>
    <w:multiLevelType w:val="hybridMultilevel"/>
    <w:tmpl w:val="236641B6"/>
    <w:lvl w:ilvl="0" w:tplc="F31E7B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35847"/>
    <w:multiLevelType w:val="multilevel"/>
    <w:tmpl w:val="C63C84E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>
    <w:nsid w:val="04CD4A59"/>
    <w:multiLevelType w:val="hybridMultilevel"/>
    <w:tmpl w:val="D3B44F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5726A4"/>
    <w:multiLevelType w:val="hybridMultilevel"/>
    <w:tmpl w:val="23E6B7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B12940"/>
    <w:multiLevelType w:val="hybridMultilevel"/>
    <w:tmpl w:val="911090E2"/>
    <w:lvl w:ilvl="0" w:tplc="5E8A563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4305AB"/>
    <w:multiLevelType w:val="hybridMultilevel"/>
    <w:tmpl w:val="48660298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9E1365"/>
    <w:multiLevelType w:val="hybridMultilevel"/>
    <w:tmpl w:val="65B2EC90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F178F3"/>
    <w:multiLevelType w:val="hybridMultilevel"/>
    <w:tmpl w:val="AEE40B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5D65DA"/>
    <w:multiLevelType w:val="hybridMultilevel"/>
    <w:tmpl w:val="3BFA63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E14904"/>
    <w:multiLevelType w:val="hybridMultilevel"/>
    <w:tmpl w:val="B9C084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E6494C"/>
    <w:multiLevelType w:val="hybridMultilevel"/>
    <w:tmpl w:val="C12E96E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83E4484E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785687"/>
    <w:multiLevelType w:val="hybridMultilevel"/>
    <w:tmpl w:val="A0207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7A3461"/>
    <w:multiLevelType w:val="hybridMultilevel"/>
    <w:tmpl w:val="87A2D2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1C7CE4"/>
    <w:multiLevelType w:val="hybridMultilevel"/>
    <w:tmpl w:val="0F5EC4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836694"/>
    <w:multiLevelType w:val="hybridMultilevel"/>
    <w:tmpl w:val="2BEA0032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905BD5"/>
    <w:multiLevelType w:val="hybridMultilevel"/>
    <w:tmpl w:val="7CB8FCC8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09F19ED"/>
    <w:multiLevelType w:val="hybridMultilevel"/>
    <w:tmpl w:val="A5E24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C606BE"/>
    <w:multiLevelType w:val="hybridMultilevel"/>
    <w:tmpl w:val="B62EA204"/>
    <w:lvl w:ilvl="0" w:tplc="FC26FA5C">
      <w:start w:val="3"/>
      <w:numFmt w:val="bullet"/>
      <w:lvlText w:val="-"/>
      <w:lvlJc w:val="left"/>
      <w:pPr>
        <w:ind w:left="788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8">
    <w:nsid w:val="2A8B459B"/>
    <w:multiLevelType w:val="hybridMultilevel"/>
    <w:tmpl w:val="3C4CB1CC"/>
    <w:lvl w:ilvl="0" w:tplc="49243A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CF26902"/>
    <w:multiLevelType w:val="hybridMultilevel"/>
    <w:tmpl w:val="7EEED6D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605D18"/>
    <w:multiLevelType w:val="hybridMultilevel"/>
    <w:tmpl w:val="8048C4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E6E39"/>
    <w:multiLevelType w:val="hybridMultilevel"/>
    <w:tmpl w:val="7B52860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760264"/>
    <w:multiLevelType w:val="hybridMultilevel"/>
    <w:tmpl w:val="A914FC94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BD733A"/>
    <w:multiLevelType w:val="hybridMultilevel"/>
    <w:tmpl w:val="7FD80BCA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C74EFE"/>
    <w:multiLevelType w:val="hybridMultilevel"/>
    <w:tmpl w:val="395042AA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434C8A"/>
    <w:multiLevelType w:val="hybridMultilevel"/>
    <w:tmpl w:val="B34E4AD8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374BA5"/>
    <w:multiLevelType w:val="hybridMultilevel"/>
    <w:tmpl w:val="9916822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080A2A"/>
    <w:multiLevelType w:val="hybridMultilevel"/>
    <w:tmpl w:val="2C82F18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393A6E"/>
    <w:multiLevelType w:val="hybridMultilevel"/>
    <w:tmpl w:val="9C0AB6A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DC0C14"/>
    <w:multiLevelType w:val="hybridMultilevel"/>
    <w:tmpl w:val="CF32426E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E31719"/>
    <w:multiLevelType w:val="hybridMultilevel"/>
    <w:tmpl w:val="BB78A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2B0037"/>
    <w:multiLevelType w:val="hybridMultilevel"/>
    <w:tmpl w:val="7242E4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7C1C75"/>
    <w:multiLevelType w:val="hybridMultilevel"/>
    <w:tmpl w:val="E9E0DC2C"/>
    <w:lvl w:ilvl="0" w:tplc="25D48FE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92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3369E6"/>
    <w:multiLevelType w:val="hybridMultilevel"/>
    <w:tmpl w:val="C67E66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C7A652B"/>
    <w:multiLevelType w:val="hybridMultilevel"/>
    <w:tmpl w:val="DD1ADD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1355E"/>
    <w:multiLevelType w:val="hybridMultilevel"/>
    <w:tmpl w:val="8F3EDDB8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D2F7860"/>
    <w:multiLevelType w:val="hybridMultilevel"/>
    <w:tmpl w:val="05AAAA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D86485"/>
    <w:multiLevelType w:val="hybridMultilevel"/>
    <w:tmpl w:val="EAE85CAC"/>
    <w:lvl w:ilvl="0" w:tplc="FFD42A2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8">
    <w:nsid w:val="75534B1B"/>
    <w:multiLevelType w:val="hybridMultilevel"/>
    <w:tmpl w:val="78A6E3D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5726A04"/>
    <w:multiLevelType w:val="hybridMultilevel"/>
    <w:tmpl w:val="98C40E7E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F74002"/>
    <w:multiLevelType w:val="hybridMultilevel"/>
    <w:tmpl w:val="FA1E023E"/>
    <w:lvl w:ilvl="0" w:tplc="7ECE01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915736D"/>
    <w:multiLevelType w:val="hybridMultilevel"/>
    <w:tmpl w:val="EFE0FD3C"/>
    <w:lvl w:ilvl="0" w:tplc="6FE634B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1"/>
  </w:num>
  <w:num w:numId="3">
    <w:abstractNumId w:val="2"/>
  </w:num>
  <w:num w:numId="4">
    <w:abstractNumId w:val="9"/>
  </w:num>
  <w:num w:numId="5">
    <w:abstractNumId w:val="8"/>
  </w:num>
  <w:num w:numId="6">
    <w:abstractNumId w:val="33"/>
  </w:num>
  <w:num w:numId="7">
    <w:abstractNumId w:val="13"/>
  </w:num>
  <w:num w:numId="8">
    <w:abstractNumId w:val="11"/>
  </w:num>
  <w:num w:numId="9">
    <w:abstractNumId w:val="36"/>
  </w:num>
  <w:num w:numId="10">
    <w:abstractNumId w:val="35"/>
  </w:num>
  <w:num w:numId="11">
    <w:abstractNumId w:val="25"/>
  </w:num>
  <w:num w:numId="12">
    <w:abstractNumId w:val="17"/>
  </w:num>
  <w:num w:numId="13">
    <w:abstractNumId w:val="15"/>
  </w:num>
  <w:num w:numId="14">
    <w:abstractNumId w:val="24"/>
  </w:num>
  <w:num w:numId="15">
    <w:abstractNumId w:val="3"/>
  </w:num>
  <w:num w:numId="16">
    <w:abstractNumId w:val="16"/>
  </w:num>
  <w:num w:numId="17">
    <w:abstractNumId w:val="34"/>
  </w:num>
  <w:num w:numId="18">
    <w:abstractNumId w:val="6"/>
  </w:num>
  <w:num w:numId="19">
    <w:abstractNumId w:val="22"/>
  </w:num>
  <w:num w:numId="20">
    <w:abstractNumId w:val="23"/>
  </w:num>
  <w:num w:numId="21">
    <w:abstractNumId w:val="5"/>
  </w:num>
  <w:num w:numId="22">
    <w:abstractNumId w:val="4"/>
  </w:num>
  <w:num w:numId="23">
    <w:abstractNumId w:val="38"/>
  </w:num>
  <w:num w:numId="24">
    <w:abstractNumId w:val="0"/>
  </w:num>
  <w:num w:numId="25">
    <w:abstractNumId w:val="29"/>
  </w:num>
  <w:num w:numId="26">
    <w:abstractNumId w:val="21"/>
  </w:num>
  <w:num w:numId="27">
    <w:abstractNumId w:val="27"/>
  </w:num>
  <w:num w:numId="28">
    <w:abstractNumId w:val="26"/>
  </w:num>
  <w:num w:numId="29">
    <w:abstractNumId w:val="28"/>
  </w:num>
  <w:num w:numId="30">
    <w:abstractNumId w:val="10"/>
  </w:num>
  <w:num w:numId="31">
    <w:abstractNumId w:val="37"/>
  </w:num>
  <w:num w:numId="32">
    <w:abstractNumId w:val="32"/>
  </w:num>
  <w:num w:numId="33">
    <w:abstractNumId w:val="30"/>
  </w:num>
  <w:num w:numId="34">
    <w:abstractNumId w:val="39"/>
  </w:num>
  <w:num w:numId="35">
    <w:abstractNumId w:val="12"/>
  </w:num>
  <w:num w:numId="36">
    <w:abstractNumId w:val="19"/>
  </w:num>
  <w:num w:numId="37">
    <w:abstractNumId w:val="20"/>
  </w:num>
  <w:num w:numId="38">
    <w:abstractNumId w:val="14"/>
  </w:num>
  <w:num w:numId="39">
    <w:abstractNumId w:val="40"/>
  </w:num>
  <w:num w:numId="40">
    <w:abstractNumId w:val="1"/>
  </w:num>
  <w:num w:numId="41">
    <w:abstractNumId w:val="41"/>
  </w:num>
  <w:num w:numId="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4EF5"/>
    <w:rsid w:val="00001999"/>
    <w:rsid w:val="00002D11"/>
    <w:rsid w:val="00035888"/>
    <w:rsid w:val="0003609B"/>
    <w:rsid w:val="00080E7A"/>
    <w:rsid w:val="00084930"/>
    <w:rsid w:val="000876C7"/>
    <w:rsid w:val="000912F4"/>
    <w:rsid w:val="0009281D"/>
    <w:rsid w:val="000A0AD7"/>
    <w:rsid w:val="000A2AC1"/>
    <w:rsid w:val="000C672A"/>
    <w:rsid w:val="000F115B"/>
    <w:rsid w:val="000F30F9"/>
    <w:rsid w:val="00100F9F"/>
    <w:rsid w:val="001151D3"/>
    <w:rsid w:val="00120A5B"/>
    <w:rsid w:val="00130476"/>
    <w:rsid w:val="00132405"/>
    <w:rsid w:val="001436C2"/>
    <w:rsid w:val="00147AE8"/>
    <w:rsid w:val="0015553C"/>
    <w:rsid w:val="001615AF"/>
    <w:rsid w:val="00163CD4"/>
    <w:rsid w:val="00177111"/>
    <w:rsid w:val="001963C7"/>
    <w:rsid w:val="001A0406"/>
    <w:rsid w:val="001D63E4"/>
    <w:rsid w:val="00205D05"/>
    <w:rsid w:val="00235ACD"/>
    <w:rsid w:val="00237EA7"/>
    <w:rsid w:val="00242FBA"/>
    <w:rsid w:val="002507D9"/>
    <w:rsid w:val="00283300"/>
    <w:rsid w:val="00296982"/>
    <w:rsid w:val="002A47B8"/>
    <w:rsid w:val="002B6598"/>
    <w:rsid w:val="002B6D33"/>
    <w:rsid w:val="002D7CF4"/>
    <w:rsid w:val="002E474D"/>
    <w:rsid w:val="002F2620"/>
    <w:rsid w:val="002F656C"/>
    <w:rsid w:val="00334D27"/>
    <w:rsid w:val="003744B6"/>
    <w:rsid w:val="00383955"/>
    <w:rsid w:val="00390C8E"/>
    <w:rsid w:val="00393818"/>
    <w:rsid w:val="003A76C0"/>
    <w:rsid w:val="003B45CE"/>
    <w:rsid w:val="003B75E9"/>
    <w:rsid w:val="003C7E59"/>
    <w:rsid w:val="003F3FC1"/>
    <w:rsid w:val="004012AD"/>
    <w:rsid w:val="00407119"/>
    <w:rsid w:val="00425DD3"/>
    <w:rsid w:val="00441699"/>
    <w:rsid w:val="00460C24"/>
    <w:rsid w:val="004833E0"/>
    <w:rsid w:val="004B45F0"/>
    <w:rsid w:val="004C5585"/>
    <w:rsid w:val="004C6531"/>
    <w:rsid w:val="004D029D"/>
    <w:rsid w:val="004D1C64"/>
    <w:rsid w:val="004D6B5B"/>
    <w:rsid w:val="004F6CCA"/>
    <w:rsid w:val="00500D5E"/>
    <w:rsid w:val="005126C5"/>
    <w:rsid w:val="00536583"/>
    <w:rsid w:val="00544049"/>
    <w:rsid w:val="00563015"/>
    <w:rsid w:val="0056407D"/>
    <w:rsid w:val="005879CF"/>
    <w:rsid w:val="005A5F72"/>
    <w:rsid w:val="005C108D"/>
    <w:rsid w:val="005C2ADC"/>
    <w:rsid w:val="005C6F85"/>
    <w:rsid w:val="005F782D"/>
    <w:rsid w:val="0060233B"/>
    <w:rsid w:val="00605C53"/>
    <w:rsid w:val="00615C7C"/>
    <w:rsid w:val="0064450E"/>
    <w:rsid w:val="00665139"/>
    <w:rsid w:val="00681D9D"/>
    <w:rsid w:val="0068310C"/>
    <w:rsid w:val="006B0A65"/>
    <w:rsid w:val="006B40A7"/>
    <w:rsid w:val="006C7100"/>
    <w:rsid w:val="006C7332"/>
    <w:rsid w:val="00726AF4"/>
    <w:rsid w:val="007310E2"/>
    <w:rsid w:val="00735064"/>
    <w:rsid w:val="0073561B"/>
    <w:rsid w:val="0074264E"/>
    <w:rsid w:val="00765C9D"/>
    <w:rsid w:val="00770B56"/>
    <w:rsid w:val="007820D6"/>
    <w:rsid w:val="00792641"/>
    <w:rsid w:val="00793B73"/>
    <w:rsid w:val="00794187"/>
    <w:rsid w:val="007A1AAA"/>
    <w:rsid w:val="007A7D80"/>
    <w:rsid w:val="007C1D22"/>
    <w:rsid w:val="007D07EE"/>
    <w:rsid w:val="007D0E2A"/>
    <w:rsid w:val="007D4F3B"/>
    <w:rsid w:val="007E5354"/>
    <w:rsid w:val="007F4F9C"/>
    <w:rsid w:val="0083015A"/>
    <w:rsid w:val="008434C0"/>
    <w:rsid w:val="00852140"/>
    <w:rsid w:val="00863568"/>
    <w:rsid w:val="0087233D"/>
    <w:rsid w:val="008A1B4F"/>
    <w:rsid w:val="008B143B"/>
    <w:rsid w:val="008D2A07"/>
    <w:rsid w:val="008E145D"/>
    <w:rsid w:val="008F45EB"/>
    <w:rsid w:val="009103C7"/>
    <w:rsid w:val="00921A86"/>
    <w:rsid w:val="00931B1A"/>
    <w:rsid w:val="0094039E"/>
    <w:rsid w:val="0094187F"/>
    <w:rsid w:val="00950DB3"/>
    <w:rsid w:val="00951D5B"/>
    <w:rsid w:val="00957BBC"/>
    <w:rsid w:val="0097466B"/>
    <w:rsid w:val="009A35AE"/>
    <w:rsid w:val="009A3768"/>
    <w:rsid w:val="009B4CAC"/>
    <w:rsid w:val="009F1406"/>
    <w:rsid w:val="009F63A2"/>
    <w:rsid w:val="00A03B2F"/>
    <w:rsid w:val="00A2529C"/>
    <w:rsid w:val="00A32883"/>
    <w:rsid w:val="00A37531"/>
    <w:rsid w:val="00A42DD7"/>
    <w:rsid w:val="00A53717"/>
    <w:rsid w:val="00A57322"/>
    <w:rsid w:val="00A65E06"/>
    <w:rsid w:val="00A873E6"/>
    <w:rsid w:val="00AA0E0A"/>
    <w:rsid w:val="00AA3B3A"/>
    <w:rsid w:val="00AA5358"/>
    <w:rsid w:val="00AC07A2"/>
    <w:rsid w:val="00AC4EDB"/>
    <w:rsid w:val="00AD5DB6"/>
    <w:rsid w:val="00AE2CC9"/>
    <w:rsid w:val="00B148AB"/>
    <w:rsid w:val="00B44870"/>
    <w:rsid w:val="00B57452"/>
    <w:rsid w:val="00B8121A"/>
    <w:rsid w:val="00BA5971"/>
    <w:rsid w:val="00BC0D12"/>
    <w:rsid w:val="00BD1054"/>
    <w:rsid w:val="00BE3192"/>
    <w:rsid w:val="00BF686C"/>
    <w:rsid w:val="00C15353"/>
    <w:rsid w:val="00C2257E"/>
    <w:rsid w:val="00C2470D"/>
    <w:rsid w:val="00C24F68"/>
    <w:rsid w:val="00C264F0"/>
    <w:rsid w:val="00C521D9"/>
    <w:rsid w:val="00C768E7"/>
    <w:rsid w:val="00C80E34"/>
    <w:rsid w:val="00C8102B"/>
    <w:rsid w:val="00C845DF"/>
    <w:rsid w:val="00C97169"/>
    <w:rsid w:val="00CA041F"/>
    <w:rsid w:val="00CA35AB"/>
    <w:rsid w:val="00CB62D6"/>
    <w:rsid w:val="00CD2DDC"/>
    <w:rsid w:val="00CD58B1"/>
    <w:rsid w:val="00D0395B"/>
    <w:rsid w:val="00D05965"/>
    <w:rsid w:val="00D05F68"/>
    <w:rsid w:val="00D138CE"/>
    <w:rsid w:val="00D20CAC"/>
    <w:rsid w:val="00D47E5E"/>
    <w:rsid w:val="00D54EF5"/>
    <w:rsid w:val="00D6360E"/>
    <w:rsid w:val="00D63D0A"/>
    <w:rsid w:val="00D669E7"/>
    <w:rsid w:val="00D74E38"/>
    <w:rsid w:val="00D833A0"/>
    <w:rsid w:val="00D948E2"/>
    <w:rsid w:val="00DA3AE4"/>
    <w:rsid w:val="00DB27DD"/>
    <w:rsid w:val="00DF53E1"/>
    <w:rsid w:val="00E16BDB"/>
    <w:rsid w:val="00E227D5"/>
    <w:rsid w:val="00E2541B"/>
    <w:rsid w:val="00E31009"/>
    <w:rsid w:val="00E31244"/>
    <w:rsid w:val="00E35273"/>
    <w:rsid w:val="00E57333"/>
    <w:rsid w:val="00E8776D"/>
    <w:rsid w:val="00E97797"/>
    <w:rsid w:val="00EB0F02"/>
    <w:rsid w:val="00EE00F9"/>
    <w:rsid w:val="00EE0B0F"/>
    <w:rsid w:val="00F219EB"/>
    <w:rsid w:val="00F2746C"/>
    <w:rsid w:val="00F327F1"/>
    <w:rsid w:val="00F32F78"/>
    <w:rsid w:val="00F62B77"/>
    <w:rsid w:val="00F62DFB"/>
    <w:rsid w:val="00F72FB3"/>
    <w:rsid w:val="00F74676"/>
    <w:rsid w:val="00FC0C98"/>
    <w:rsid w:val="00FE7250"/>
    <w:rsid w:val="00FE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7C1D22"/>
    <w:pPr>
      <w:keepNext/>
      <w:keepLines/>
      <w:numPr>
        <w:numId w:val="40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7C1D22"/>
    <w:pPr>
      <w:keepNext/>
      <w:keepLines/>
      <w:numPr>
        <w:ilvl w:val="1"/>
        <w:numId w:val="40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7C1D22"/>
    <w:pPr>
      <w:keepNext/>
      <w:keepLines/>
      <w:numPr>
        <w:ilvl w:val="2"/>
        <w:numId w:val="40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7C1D22"/>
    <w:pPr>
      <w:keepNext/>
      <w:keepLines/>
      <w:numPr>
        <w:ilvl w:val="3"/>
        <w:numId w:val="40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7C1D22"/>
    <w:pPr>
      <w:keepNext/>
      <w:keepLines/>
      <w:numPr>
        <w:ilvl w:val="4"/>
        <w:numId w:val="40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7C1D22"/>
    <w:pPr>
      <w:keepNext/>
      <w:keepLines/>
      <w:numPr>
        <w:ilvl w:val="5"/>
        <w:numId w:val="40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7C1D22"/>
    <w:pPr>
      <w:keepNext/>
      <w:keepLines/>
      <w:numPr>
        <w:ilvl w:val="6"/>
        <w:numId w:val="40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7C1D22"/>
    <w:pPr>
      <w:keepNext/>
      <w:keepLines/>
      <w:numPr>
        <w:ilvl w:val="7"/>
        <w:numId w:val="40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7C1D22"/>
    <w:pPr>
      <w:keepNext/>
      <w:keepLines/>
      <w:numPr>
        <w:ilvl w:val="8"/>
        <w:numId w:val="40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35802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7C1D22"/>
    <w:rPr>
      <w:rFonts w:ascii="Cambria" w:eastAsia="Times New Roman" w:hAnsi="Cambria" w:cs="Times New Roman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uiPriority w:val="9"/>
    <w:semiHidden/>
    <w:rsid w:val="0043580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semiHidden/>
    <w:rsid w:val="00435802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435802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435802"/>
    <w:rPr>
      <w:rFonts w:ascii="Calibri" w:eastAsia="Times New Roman" w:hAnsi="Calibri" w:cs="Times New Roman"/>
      <w:b/>
      <w:bCs/>
      <w:lang w:eastAsia="en-US"/>
    </w:rPr>
  </w:style>
  <w:style w:type="character" w:customStyle="1" w:styleId="Nadpis7Char">
    <w:name w:val="Nadpis 7 Char"/>
    <w:link w:val="Nadpis7"/>
    <w:uiPriority w:val="9"/>
    <w:semiHidden/>
    <w:rsid w:val="00435802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435802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435802"/>
    <w:rPr>
      <w:rFonts w:ascii="Cambria" w:eastAsia="Times New Roman" w:hAnsi="Cambria" w:cs="Times New Roman"/>
      <w:lang w:eastAsia="en-US"/>
    </w:rPr>
  </w:style>
  <w:style w:type="paragraph" w:styleId="Odstavecseseznamem">
    <w:name w:val="List Paragraph"/>
    <w:basedOn w:val="Normln"/>
    <w:link w:val="OdstavecseseznamemChar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E31244"/>
    <w:rPr>
      <w:rFonts w:ascii="Times New Roman" w:hAnsi="Times New Roman" w:cs="Times New Roman"/>
      <w:sz w:val="2"/>
      <w:lang w:eastAsia="en-US"/>
    </w:rPr>
  </w:style>
  <w:style w:type="character" w:customStyle="1" w:styleId="OdstavecseseznamemChar">
    <w:name w:val="Odstavec se seznamem Char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7C1D22"/>
    <w:pPr>
      <w:keepNext/>
      <w:keepLines/>
      <w:numPr>
        <w:numId w:val="40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7C1D22"/>
    <w:pPr>
      <w:keepNext/>
      <w:keepLines/>
      <w:numPr>
        <w:ilvl w:val="1"/>
        <w:numId w:val="40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7C1D22"/>
    <w:pPr>
      <w:keepNext/>
      <w:keepLines/>
      <w:numPr>
        <w:ilvl w:val="2"/>
        <w:numId w:val="40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7C1D22"/>
    <w:pPr>
      <w:keepNext/>
      <w:keepLines/>
      <w:numPr>
        <w:ilvl w:val="3"/>
        <w:numId w:val="40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7C1D22"/>
    <w:pPr>
      <w:keepNext/>
      <w:keepLines/>
      <w:numPr>
        <w:ilvl w:val="4"/>
        <w:numId w:val="40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7C1D22"/>
    <w:pPr>
      <w:keepNext/>
      <w:keepLines/>
      <w:numPr>
        <w:ilvl w:val="5"/>
        <w:numId w:val="40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7C1D22"/>
    <w:pPr>
      <w:keepNext/>
      <w:keepLines/>
      <w:numPr>
        <w:ilvl w:val="6"/>
        <w:numId w:val="40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7C1D22"/>
    <w:pPr>
      <w:keepNext/>
      <w:keepLines/>
      <w:numPr>
        <w:ilvl w:val="7"/>
        <w:numId w:val="40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7C1D22"/>
    <w:pPr>
      <w:keepNext/>
      <w:keepLines/>
      <w:numPr>
        <w:ilvl w:val="8"/>
        <w:numId w:val="40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35802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7C1D22"/>
    <w:rPr>
      <w:rFonts w:ascii="Cambria" w:eastAsia="Times New Roman" w:hAnsi="Cambria" w:cs="Times New Roman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uiPriority w:val="9"/>
    <w:semiHidden/>
    <w:rsid w:val="0043580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semiHidden/>
    <w:rsid w:val="00435802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435802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435802"/>
    <w:rPr>
      <w:rFonts w:ascii="Calibri" w:eastAsia="Times New Roman" w:hAnsi="Calibri" w:cs="Times New Roman"/>
      <w:b/>
      <w:bCs/>
      <w:lang w:eastAsia="en-US"/>
    </w:rPr>
  </w:style>
  <w:style w:type="character" w:customStyle="1" w:styleId="Nadpis7Char">
    <w:name w:val="Nadpis 7 Char"/>
    <w:link w:val="Nadpis7"/>
    <w:uiPriority w:val="9"/>
    <w:semiHidden/>
    <w:rsid w:val="00435802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435802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435802"/>
    <w:rPr>
      <w:rFonts w:ascii="Cambria" w:eastAsia="Times New Roman" w:hAnsi="Cambria" w:cs="Times New Roman"/>
      <w:lang w:eastAsia="en-US"/>
    </w:rPr>
  </w:style>
  <w:style w:type="paragraph" w:styleId="Odstavecseseznamem">
    <w:name w:val="List Paragraph"/>
    <w:basedOn w:val="Normln"/>
    <w:link w:val="OdstavecseseznamemChar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character" w:customStyle="1" w:styleId="OdstavecseseznamemChar">
    <w:name w:val="Odstavec se seznamem Char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9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1017</Words>
  <Characters>6007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Roštejnský Milan</cp:lastModifiedBy>
  <cp:revision>10</cp:revision>
  <dcterms:created xsi:type="dcterms:W3CDTF">2015-01-21T10:25:00Z</dcterms:created>
  <dcterms:modified xsi:type="dcterms:W3CDTF">2015-07-23T10:28:00Z</dcterms:modified>
</cp:coreProperties>
</file>