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94490">
        <w:rPr>
          <w:rFonts w:ascii="Times New Roman" w:hAnsi="Times New Roman" w:cs="Times New Roman"/>
          <w:b/>
          <w:bCs/>
          <w:sz w:val="34"/>
          <w:szCs w:val="34"/>
        </w:rPr>
        <w:t>1</w:t>
      </w:r>
      <w:r w:rsidR="005E0AF0">
        <w:rPr>
          <w:rFonts w:ascii="Times New Roman" w:hAnsi="Times New Roman" w:cs="Times New Roman"/>
          <w:b/>
          <w:bCs/>
          <w:sz w:val="34"/>
          <w:szCs w:val="34"/>
        </w:rPr>
        <w:t>2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Požadavky na </w:t>
      </w:r>
      <w:r w:rsidR="00BD7C16">
        <w:rPr>
          <w:rFonts w:ascii="Times New Roman" w:hAnsi="Times New Roman" w:cs="Times New Roman"/>
          <w:b/>
          <w:bCs/>
          <w:sz w:val="34"/>
          <w:szCs w:val="34"/>
        </w:rPr>
        <w:t>pasportizaci</w:t>
      </w:r>
    </w:p>
    <w:p w:rsidR="00B94490" w:rsidRPr="00B94490" w:rsidRDefault="00B94490" w:rsidP="00B9449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D7C1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technického stavu všech staveb </w:t>
      </w:r>
      <w:ins w:id="0" w:author="Sklenář Mojmír" w:date="2024-12-03T13:01:00Z">
        <w:r w:rsidR="00DB6999">
          <w:rPr>
            <w:rFonts w:ascii="Times New Roman" w:hAnsi="Times New Roman" w:cs="Times New Roman"/>
            <w:color w:val="000000"/>
          </w:rPr>
          <w:t xml:space="preserve">a prostor </w:t>
        </w:r>
      </w:ins>
      <w:bookmarkStart w:id="1" w:name="_GoBack"/>
      <w:bookmarkEnd w:id="1"/>
      <w:r w:rsidRPr="00BD7C16">
        <w:rPr>
          <w:rFonts w:ascii="Times New Roman" w:hAnsi="Times New Roman" w:cs="Times New Roman"/>
          <w:color w:val="000000"/>
        </w:rPr>
        <w:t>v ohrožené zóně bude provedena před započetím provádění Díla. Zhotovitel je povinen provést přiměřenou pasportizaci sousedních nemovitostí, které mohou být dotčeny prováděním Díla</w:t>
      </w:r>
      <w:r>
        <w:rPr>
          <w:rFonts w:ascii="Times New Roman" w:hAnsi="Times New Roman" w:cs="Times New Roman"/>
          <w:color w:val="000000"/>
        </w:rPr>
        <w:t xml:space="preserve"> nebo jeho zásobováním stavebním materiálem</w:t>
      </w:r>
      <w:r w:rsidRPr="00BD7C16">
        <w:rPr>
          <w:rFonts w:ascii="Times New Roman" w:hAnsi="Times New Roman" w:cs="Times New Roman"/>
          <w:color w:val="000000"/>
        </w:rPr>
        <w:t xml:space="preserve">. </w:t>
      </w:r>
    </w:p>
    <w:p w:rsidR="00BD7C16" w:rsidRPr="00BD7C16" w:rsidRDefault="00BD7C16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takovým způsobem, který zaznamená stávající stav nemovitostí, zejména stav stávajících poruch. Pro každý </w:t>
      </w:r>
      <w:proofErr w:type="spellStart"/>
      <w:r w:rsidRPr="00BD7C16">
        <w:rPr>
          <w:rFonts w:ascii="Times New Roman" w:hAnsi="Times New Roman" w:cs="Times New Roman"/>
          <w:color w:val="000000"/>
        </w:rPr>
        <w:t>pasportizovaný</w:t>
      </w:r>
      <w:proofErr w:type="spellEnd"/>
      <w:r w:rsidRPr="00BD7C16">
        <w:rPr>
          <w:rFonts w:ascii="Times New Roman" w:hAnsi="Times New Roman" w:cs="Times New Roman"/>
          <w:color w:val="000000"/>
        </w:rPr>
        <w:t xml:space="preserve"> prostor/ objekt bude vytvořena fotodokumentace a dále zákres poruch do schématických pohledů na jednotlivé stěny. Pasportizace zejména obsahuje úplný podrobný soupis všech poškození, nedostatků a závad na exteriéru i interiéru stavby (deformace, trhliny, praskliny ve zdivu, omítce i malbě, poškozená či opadaná omítka, vlhkost zdiva, závady v otvírání oken a dveří aj.). </w:t>
      </w: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za přítomnosti pověřeného člena Realizačního týmu Objednatele. </w:t>
      </w:r>
    </w:p>
    <w:p w:rsidR="00B94490" w:rsidRPr="00BD7C16" w:rsidRDefault="00B94490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076BDA" w:rsidRPr="00BD7C16" w:rsidRDefault="00076BDA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sectPr w:rsidR="00076BDA" w:rsidRPr="00BD7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E2D3D"/>
    <w:multiLevelType w:val="hybridMultilevel"/>
    <w:tmpl w:val="1F5EC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7CB1"/>
    <w:multiLevelType w:val="hybridMultilevel"/>
    <w:tmpl w:val="68E21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10"/>
  </w:num>
  <w:num w:numId="1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klenář Mojmír">
    <w15:presenceInfo w15:providerId="AD" w15:userId="S-1-5-21-4105476825-3491161087-1729853541-530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76BDA"/>
    <w:rsid w:val="000E09FA"/>
    <w:rsid w:val="00194BA3"/>
    <w:rsid w:val="001B427A"/>
    <w:rsid w:val="00245979"/>
    <w:rsid w:val="00313094"/>
    <w:rsid w:val="00334B56"/>
    <w:rsid w:val="003643D0"/>
    <w:rsid w:val="003A5D7B"/>
    <w:rsid w:val="003D6B8D"/>
    <w:rsid w:val="003E747B"/>
    <w:rsid w:val="00414D0F"/>
    <w:rsid w:val="00434ECE"/>
    <w:rsid w:val="00525311"/>
    <w:rsid w:val="005D35A8"/>
    <w:rsid w:val="005E0AF0"/>
    <w:rsid w:val="00690458"/>
    <w:rsid w:val="006F613E"/>
    <w:rsid w:val="007207EC"/>
    <w:rsid w:val="0083202C"/>
    <w:rsid w:val="00912F15"/>
    <w:rsid w:val="009E49D9"/>
    <w:rsid w:val="00B94490"/>
    <w:rsid w:val="00BD7C16"/>
    <w:rsid w:val="00D05AB0"/>
    <w:rsid w:val="00D86CFD"/>
    <w:rsid w:val="00DB6999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Sklenář Mojmír</cp:lastModifiedBy>
  <cp:revision>4</cp:revision>
  <dcterms:created xsi:type="dcterms:W3CDTF">2023-03-23T11:27:00Z</dcterms:created>
  <dcterms:modified xsi:type="dcterms:W3CDTF">2024-12-03T12:01:00Z</dcterms:modified>
</cp:coreProperties>
</file>