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38" w:rsidRPr="00921A86" w:rsidRDefault="001E2138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E2138" w:rsidRPr="004012AD" w:rsidRDefault="001E2138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E2138" w:rsidRPr="004F6CCA" w:rsidRDefault="001E2138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7 VZ</w:t>
      </w:r>
    </w:p>
    <w:p w:rsidR="001E2138" w:rsidRDefault="001E2138" w:rsidP="004F6CCA">
      <w:pPr>
        <w:adjustRightInd w:val="0"/>
        <w:rPr>
          <w:rFonts w:ascii="Arial Narrow" w:hAnsi="Arial Narrow" w:cs="Helvetica"/>
        </w:rPr>
      </w:pPr>
    </w:p>
    <w:p w:rsidR="001E2138" w:rsidRPr="0094680B" w:rsidRDefault="001E2138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7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sálu pro končetinová poranění a poranění pánve</w:t>
      </w:r>
      <w:r w:rsidR="00FE26A2">
        <w:rPr>
          <w:rFonts w:ascii="Arial Narrow" w:hAnsi="Arial Narrow" w:cs="Helvetica"/>
          <w:b/>
        </w:rPr>
        <w:t xml:space="preserve"> </w:t>
      </w:r>
      <w:r w:rsidR="0094680B" w:rsidRPr="000E5FC9">
        <w:rPr>
          <w:rFonts w:ascii="Arial Narrow" w:hAnsi="Arial Narrow" w:cs="Helvetica"/>
          <w:i/>
        </w:rPr>
        <w:t>(</w:t>
      </w:r>
      <w:r w:rsidR="0094680B" w:rsidRPr="0094680B">
        <w:rPr>
          <w:rFonts w:ascii="Arial Narrow" w:hAnsi="Arial Narrow" w:cs="Helvetica"/>
          <w:i/>
        </w:rPr>
        <w:t>Nástrojové vybavení operačního sálu pro končetinová poranění a poranění pánve - vrtačky)</w:t>
      </w:r>
    </w:p>
    <w:p w:rsidR="001E2138" w:rsidRPr="006C7100" w:rsidRDefault="001E2138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 xml:space="preserve">V současnosti používané přístroje (vrtačky) jsou z větší části staré </w:t>
      </w:r>
      <w:smartTag w:uri="urn:schemas-microsoft-com:office:smarttags" w:element="metricconverter">
        <w:smartTagPr>
          <w:attr w:name="ProductID" w:val="5 a"/>
        </w:smartTagPr>
        <w:r w:rsidRPr="005E7996">
          <w:rPr>
            <w:rFonts w:ascii="Arial Narrow" w:hAnsi="Arial Narrow" w:cs="Calibri"/>
            <w:bCs/>
          </w:rPr>
          <w:t>5 a</w:t>
        </w:r>
      </w:smartTag>
      <w:r w:rsidRPr="005E7996">
        <w:rPr>
          <w:rFonts w:ascii="Arial Narrow" w:hAnsi="Arial Narrow" w:cs="Calibri"/>
          <w:bCs/>
        </w:rPr>
        <w:t xml:space="preserve"> více let a jeví známky značného </w:t>
      </w:r>
      <w:proofErr w:type="spellStart"/>
      <w:r w:rsidRPr="005E7996">
        <w:rPr>
          <w:rFonts w:ascii="Arial Narrow" w:hAnsi="Arial Narrow" w:cs="Calibri"/>
          <w:bCs/>
        </w:rPr>
        <w:t>potřebení</w:t>
      </w:r>
      <w:proofErr w:type="spellEnd"/>
      <w:r w:rsidRPr="005E7996">
        <w:rPr>
          <w:rFonts w:ascii="Arial Narrow" w:hAnsi="Arial Narrow" w:cs="Calibri"/>
          <w:bCs/>
        </w:rPr>
        <w:t xml:space="preserve"> a poruchovosti</w:t>
      </w:r>
      <w:r w:rsidR="003753A4">
        <w:rPr>
          <w:rFonts w:ascii="Arial Narrow" w:hAnsi="Arial Narrow" w:cs="Calibri"/>
          <w:bCs/>
        </w:rPr>
        <w:t>.</w:t>
      </w:r>
    </w:p>
    <w:p w:rsidR="001E2138" w:rsidRPr="005E7996" w:rsidRDefault="001E2138" w:rsidP="005E7996">
      <w:pPr>
        <w:rPr>
          <w:rFonts w:ascii="Arial Narrow" w:hAnsi="Arial Narrow" w:cs="Calibri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5E7996">
        <w:rPr>
          <w:rFonts w:ascii="Arial Narrow" w:hAnsi="Arial Narrow" w:cs="Calibri"/>
          <w:bCs/>
        </w:rPr>
        <w:t>Jako traumacentrum pro spádovou oblast Ústeckého kraje s 800 tisíci obyvatel provedeme ročně přes 2200 operací pro úrazy, operace pánve provádíme v největším rozsahu a některé prakticky jediní ve spádové oblasti</w:t>
      </w:r>
      <w:r w:rsidR="003753A4">
        <w:rPr>
          <w:rFonts w:ascii="Arial Narrow" w:hAnsi="Arial Narrow" w:cs="Calibri"/>
          <w:bCs/>
        </w:rPr>
        <w:t>.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E7996">
        <w:rPr>
          <w:rFonts w:ascii="Arial Narrow" w:hAnsi="Arial Narrow" w:cs="Helvetica"/>
          <w:b/>
          <w:u w:val="single"/>
        </w:rPr>
        <w:t>Medicínský účel: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C92B89">
        <w:rPr>
          <w:rFonts w:ascii="Arial Narrow" w:hAnsi="Arial Narrow" w:cs="Calibri"/>
          <w:snapToGrid w:val="0"/>
        </w:rPr>
        <w:t xml:space="preserve">Požadované nástroje budou sloužit k operacím pacientů s úrazy nebo jejich následky ze široké spádové oblasti traumacentra. 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E7996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1E2138" w:rsidRPr="00C9749D" w:rsidRDefault="001E2138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C9749D">
        <w:rPr>
          <w:rFonts w:ascii="Arial Narrow" w:hAnsi="Arial Narrow" w:cs="Calibri"/>
        </w:rPr>
        <w:t>Dodávka 4</w:t>
      </w:r>
      <w:r w:rsidR="006D2A4E">
        <w:rPr>
          <w:rFonts w:ascii="Arial Narrow" w:hAnsi="Arial Narrow" w:cs="Calibri"/>
        </w:rPr>
        <w:t xml:space="preserve"> </w:t>
      </w:r>
      <w:r w:rsidRPr="00C9749D">
        <w:rPr>
          <w:rFonts w:ascii="Arial Narrow" w:hAnsi="Arial Narrow" w:cs="Calibri"/>
        </w:rPr>
        <w:t xml:space="preserve">ks vrtaček s příslušenstvím pro traumatologické operace končetin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1D1B36">
        <w:rPr>
          <w:rFonts w:ascii="Arial Narrow" w:hAnsi="Arial Narrow" w:cs="Calibri"/>
        </w:rPr>
        <w:t>instruktáž</w:t>
      </w:r>
      <w:r w:rsidRPr="00C9749D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771313">
        <w:rPr>
          <w:rFonts w:ascii="Arial Narrow" w:hAnsi="Arial Narrow" w:cs="Calibri"/>
        </w:rPr>
        <w:t>268</w:t>
      </w:r>
      <w:r w:rsidRPr="00C9749D">
        <w:rPr>
          <w:rFonts w:ascii="Arial Narrow" w:hAnsi="Arial Narrow" w:cs="Calibri"/>
        </w:rPr>
        <w:t>/20</w:t>
      </w:r>
      <w:r w:rsidR="00771313">
        <w:rPr>
          <w:rFonts w:ascii="Arial Narrow" w:hAnsi="Arial Narrow" w:cs="Calibri"/>
        </w:rPr>
        <w:t>14</w:t>
      </w:r>
      <w:r w:rsidRPr="00C9749D">
        <w:rPr>
          <w:rFonts w:ascii="Arial Narrow" w:hAnsi="Arial Narrow" w:cs="Calibri"/>
        </w:rPr>
        <w:t xml:space="preserve"> Sb., o zdravotnických prostředcích a o změně</w:t>
      </w:r>
      <w:r w:rsidR="00771313">
        <w:rPr>
          <w:rFonts w:ascii="Arial Narrow" w:hAnsi="Arial Narrow" w:cs="Calibri"/>
        </w:rPr>
        <w:t xml:space="preserve"> zákona č. 634/2004 Sb., o správních poplatcích</w:t>
      </w:r>
      <w:r w:rsidRPr="00C9749D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C9749D">
        <w:rPr>
          <w:rFonts w:ascii="Arial Narrow" w:hAnsi="Arial Narrow" w:cs="Calibri"/>
        </w:rPr>
        <w:t>.</w:t>
      </w:r>
    </w:p>
    <w:p w:rsidR="001E2138" w:rsidRPr="00C9749D" w:rsidRDefault="001E2138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9749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9749D">
        <w:rPr>
          <w:rFonts w:ascii="Arial Narrow" w:hAnsi="Arial Narrow" w:cs="Calibri"/>
          <w:sz w:val="22"/>
          <w:szCs w:val="22"/>
        </w:rPr>
        <w:t>dále: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5E7996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</w:t>
      </w:r>
      <w:proofErr w:type="gramStart"/>
      <w:r w:rsidRPr="005E7996">
        <w:rPr>
          <w:rFonts w:ascii="Arial Narrow" w:hAnsi="Arial Narrow" w:cs="Calibri"/>
          <w:sz w:val="22"/>
          <w:szCs w:val="22"/>
        </w:rPr>
        <w:t>elektřiny(vč.</w:t>
      </w:r>
      <w:proofErr w:type="gramEnd"/>
      <w:r w:rsidRPr="005E7996">
        <w:rPr>
          <w:rFonts w:ascii="Arial Narrow" w:hAnsi="Arial Narrow" w:cs="Calibri"/>
          <w:sz w:val="22"/>
          <w:szCs w:val="22"/>
        </w:rPr>
        <w:t xml:space="preserve"> veškerého potřebného materiálu),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bookmarkStart w:id="0" w:name="_GoBack"/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>) a další dle zákona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č.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5E7996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6D2A4E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>pověřeného pracovníka</w:t>
      </w:r>
      <w:r w:rsidR="00A31707">
        <w:rPr>
          <w:rFonts w:ascii="Arial Narrow" w:hAnsi="Arial Narrow" w:cs="Calibri"/>
          <w:sz w:val="22"/>
          <w:szCs w:val="22"/>
        </w:rPr>
        <w:t xml:space="preserve"> zadavatele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 w:rsidR="00A31707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61</w:t>
      </w:r>
      <w:r w:rsidR="00BC54F3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zákona 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1087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A74D89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65</w:t>
      </w:r>
      <w:r w:rsidR="00A31707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A74D89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A74D89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A74D89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A74D89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4D1C64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E2138" w:rsidRPr="004D1C64" w:rsidRDefault="001E2138" w:rsidP="00942F7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E2138" w:rsidRPr="006C7100" w:rsidRDefault="001E2138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E2138" w:rsidRDefault="001E2138" w:rsidP="00942F78">
      <w:pPr>
        <w:rPr>
          <w:rFonts w:cs="Calibri"/>
          <w:b/>
          <w:u w:val="single"/>
        </w:rPr>
      </w:pPr>
      <w:bookmarkStart w:id="1" w:name="OLE_LINK1"/>
    </w:p>
    <w:p w:rsidR="001E2138" w:rsidRPr="00CE198A" w:rsidRDefault="001E2138" w:rsidP="00FE10B1">
      <w:pPr>
        <w:pStyle w:val="Odstavecseseznamem1"/>
        <w:ind w:left="405"/>
        <w:jc w:val="both"/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2</w:t>
      </w:r>
      <w:r w:rsidR="00A74D89">
        <w:rPr>
          <w:rFonts w:ascii="Arial Narrow" w:hAnsi="Arial Narrow" w:cs="Calibri"/>
          <w:b/>
        </w:rPr>
        <w:t xml:space="preserve"> </w:t>
      </w:r>
      <w:r w:rsidRPr="00CE198A">
        <w:rPr>
          <w:rFonts w:ascii="Arial Narrow" w:hAnsi="Arial Narrow" w:cs="Calibri"/>
          <w:b/>
        </w:rPr>
        <w:t>ks vrtačka na velké kosti s momentovým nástavcem vč. baterií a nabíjecí stanice</w:t>
      </w:r>
      <w:r w:rsidR="00FE26A2">
        <w:rPr>
          <w:rFonts w:ascii="Arial Narrow" w:hAnsi="Arial Narrow" w:cs="Calibri"/>
          <w:b/>
        </w:rPr>
        <w:t xml:space="preserve"> nebo s funkcí automatického vypnutí vrtačky při dosažení max. točivého momentu 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operace velkých kloubů – minimálně 230W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se sklíčidlem na vrtáky (s klíčem)</w:t>
      </w:r>
    </w:p>
    <w:p w:rsidR="001E2138" w:rsidRPr="00942F78" w:rsidRDefault="001E2138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maximální průměr vrtáku do 7,3 mm</w:t>
      </w:r>
      <w:r w:rsidR="00A74D89">
        <w:rPr>
          <w:rFonts w:ascii="Arial Narrow" w:hAnsi="Arial Narrow" w:cs="Calibri"/>
        </w:rPr>
        <w:t xml:space="preserve"> (</w:t>
      </w:r>
      <w:r w:rsidR="00A31707">
        <w:rPr>
          <w:rFonts w:ascii="Arial Narrow" w:hAnsi="Arial Narrow" w:cs="Calibri"/>
        </w:rPr>
        <w:t>±2</w:t>
      </w:r>
      <w:r w:rsidR="00A74D89">
        <w:rPr>
          <w:rFonts w:ascii="Arial Narrow" w:hAnsi="Arial Narrow" w:cs="Calibri"/>
        </w:rPr>
        <w:t>0%)</w:t>
      </w:r>
    </w:p>
    <w:p w:rsidR="001E2138" w:rsidRPr="00942F78" w:rsidRDefault="001E2138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maximální otáčky alespoň 1000 </w:t>
      </w:r>
      <w:proofErr w:type="spellStart"/>
      <w:r w:rsidRPr="00942F78">
        <w:rPr>
          <w:rFonts w:ascii="Arial Narrow" w:hAnsi="Arial Narrow" w:cs="Calibri"/>
        </w:rPr>
        <w:t>ot</w:t>
      </w:r>
      <w:proofErr w:type="spellEnd"/>
      <w:r w:rsidRPr="00942F78">
        <w:rPr>
          <w:rFonts w:ascii="Arial Narrow" w:hAnsi="Arial Narrow" w:cs="Calibri"/>
        </w:rPr>
        <w:t>./min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omentový nástavec</w:t>
      </w:r>
      <w:r w:rsidR="00FE26A2">
        <w:rPr>
          <w:rFonts w:ascii="Arial Narrow" w:hAnsi="Arial Narrow" w:cs="Calibri"/>
        </w:rPr>
        <w:t xml:space="preserve"> nebo funkce automatického vypnutí vrtačky při dosažení max. točivého momentu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řechodka pro frézování nebo frézovací nástavce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na K-dráty</w:t>
      </w:r>
    </w:p>
    <w:p w:rsidR="001E2138" w:rsidRPr="00942F78" w:rsidRDefault="001E2138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průměr drátů v rozsahu alespoň 1,0 –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4 mm</w:t>
        </w:r>
      </w:smartTag>
    </w:p>
    <w:p w:rsidR="001E2138" w:rsidRPr="00942F78" w:rsidRDefault="001E2138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maximální otáčky alespoň 1000 </w:t>
      </w:r>
      <w:proofErr w:type="spellStart"/>
      <w:r w:rsidRPr="00942F78">
        <w:rPr>
          <w:rFonts w:ascii="Arial Narrow" w:hAnsi="Arial Narrow" w:cs="Calibri"/>
        </w:rPr>
        <w:t>ot</w:t>
      </w:r>
      <w:proofErr w:type="spellEnd"/>
      <w:r w:rsidRPr="00942F78">
        <w:rPr>
          <w:rFonts w:ascii="Arial Narrow" w:hAnsi="Arial Narrow" w:cs="Calibri"/>
        </w:rPr>
        <w:t>./min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pilový sagitální – maximální oscilace alespoň 10 000 </w:t>
      </w:r>
      <w:proofErr w:type="spellStart"/>
      <w:r w:rsidRPr="00942F78">
        <w:rPr>
          <w:rFonts w:ascii="Arial Narrow" w:hAnsi="Arial Narrow" w:cs="Calibri"/>
        </w:rPr>
        <w:t>osc</w:t>
      </w:r>
      <w:proofErr w:type="spellEnd"/>
      <w:r w:rsidRPr="00942F78">
        <w:rPr>
          <w:rFonts w:ascii="Arial Narrow" w:hAnsi="Arial Narrow" w:cs="Calibri"/>
        </w:rPr>
        <w:t>./min</w:t>
      </w:r>
      <w:r>
        <w:rPr>
          <w:rFonts w:ascii="Arial Narrow" w:hAnsi="Arial Narrow" w:cs="Calibri"/>
        </w:rPr>
        <w:t>.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RTG transparentní úhlová převodovka s adaptérem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 w:rsidRPr="00942F78">
        <w:rPr>
          <w:rFonts w:ascii="Arial Narrow" w:hAnsi="Arial Narrow" w:cs="Calibri"/>
        </w:rPr>
        <w:t>4ks nabíjecích baterií</w:t>
      </w:r>
    </w:p>
    <w:p w:rsidR="001E2138" w:rsidRPr="00EE3C42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1E2138" w:rsidRPr="00942F78" w:rsidRDefault="001E2138" w:rsidP="00EE3C42">
      <w:pPr>
        <w:suppressAutoHyphens/>
        <w:spacing w:after="0" w:line="240" w:lineRule="auto"/>
        <w:ind w:left="1080"/>
        <w:rPr>
          <w:rFonts w:ascii="Arial Narrow" w:hAnsi="Arial Narrow" w:cs="Calibri"/>
          <w:b/>
        </w:rPr>
      </w:pPr>
    </w:p>
    <w:p w:rsidR="00FE26A2" w:rsidRDefault="00FE26A2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FE26A2" w:rsidRDefault="00FE26A2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1E2138" w:rsidRDefault="001E2138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  <w:r w:rsidRPr="00EE3C42">
        <w:rPr>
          <w:rFonts w:ascii="Arial Narrow" w:hAnsi="Arial Narrow" w:cs="Calibri"/>
          <w:b/>
        </w:rPr>
        <w:t>2ks vrtačka na malé kosti vč. baterií a nabíjecí stanice</w:t>
      </w:r>
    </w:p>
    <w:p w:rsidR="001E2138" w:rsidRPr="00EE3C42" w:rsidRDefault="001E2138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alé a lehké zařízení pro snadnou manipulaci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osteosyntézu kostí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n</w:t>
      </w:r>
      <w:r w:rsidRPr="00942F78">
        <w:rPr>
          <w:rFonts w:ascii="Arial Narrow" w:hAnsi="Arial Narrow" w:cs="Calibri"/>
        </w:rPr>
        <w:t>ástavec vrtací se sklíčidlem (tříčelisťový s klíčem)</w:t>
      </w:r>
    </w:p>
    <w:p w:rsidR="001E2138" w:rsidRPr="00A74D89" w:rsidRDefault="001E2138" w:rsidP="00A74D89">
      <w:pPr>
        <w:numPr>
          <w:ilvl w:val="2"/>
          <w:numId w:val="18"/>
        </w:numPr>
        <w:tabs>
          <w:tab w:val="clear" w:pos="2160"/>
          <w:tab w:val="num" w:pos="1418"/>
        </w:tabs>
        <w:suppressAutoHyphens/>
        <w:spacing w:after="0" w:line="240" w:lineRule="auto"/>
        <w:ind w:left="1134" w:hanging="1026"/>
        <w:jc w:val="both"/>
        <w:rPr>
          <w:rFonts w:ascii="Arial Narrow" w:hAnsi="Arial Narrow" w:cs="Calibri"/>
        </w:rPr>
      </w:pPr>
      <w:r w:rsidRPr="00A74D89">
        <w:rPr>
          <w:rFonts w:ascii="Arial Narrow" w:hAnsi="Arial Narrow" w:cs="Calibri"/>
        </w:rPr>
        <w:t>pro průměry vrtáků 2,9 mm</w:t>
      </w:r>
      <w:r w:rsidR="00A74D89" w:rsidRPr="00A74D89">
        <w:rPr>
          <w:rFonts w:ascii="Arial Narrow" w:hAnsi="Arial Narrow" w:cs="Calibri"/>
        </w:rPr>
        <w:t xml:space="preserve"> (±</w:t>
      </w:r>
      <w:r w:rsidR="00A31707">
        <w:rPr>
          <w:rFonts w:ascii="Arial Narrow" w:hAnsi="Arial Narrow" w:cs="Calibri"/>
        </w:rPr>
        <w:t>2</w:t>
      </w:r>
      <w:r w:rsidR="00A74D89" w:rsidRPr="00A74D89">
        <w:rPr>
          <w:rFonts w:ascii="Arial Narrow" w:hAnsi="Arial Narrow" w:cs="Calibri"/>
        </w:rPr>
        <w:t>0%)</w:t>
      </w:r>
      <w:r w:rsidRPr="00A74D89">
        <w:rPr>
          <w:rFonts w:ascii="Arial Narrow" w:hAnsi="Arial Narrow" w:cs="Calibri"/>
        </w:rPr>
        <w:t xml:space="preserve">, </w:t>
      </w:r>
      <w:smartTag w:uri="urn:schemas-microsoft-com:office:smarttags" w:element="metricconverter">
        <w:smartTagPr>
          <w:attr w:name="ProductID" w:val="4,5 mm"/>
        </w:smartTagPr>
        <w:r w:rsidRPr="00A74D89">
          <w:rPr>
            <w:rFonts w:ascii="Arial Narrow" w:hAnsi="Arial Narrow" w:cs="Calibri"/>
          </w:rPr>
          <w:t>3,2 mm</w:t>
        </w:r>
      </w:smartTag>
      <w:r w:rsidRPr="00A74D89">
        <w:rPr>
          <w:rFonts w:ascii="Arial Narrow" w:hAnsi="Arial Narrow" w:cs="Calibri"/>
        </w:rPr>
        <w:t xml:space="preserve"> </w:t>
      </w:r>
      <w:r w:rsidR="00A74D89" w:rsidRPr="00A74D89">
        <w:rPr>
          <w:rFonts w:ascii="Arial Narrow" w:hAnsi="Arial Narrow" w:cs="Calibri"/>
        </w:rPr>
        <w:t>(±</w:t>
      </w:r>
      <w:r w:rsidR="00A31707">
        <w:rPr>
          <w:rFonts w:ascii="Arial Narrow" w:hAnsi="Arial Narrow" w:cs="Calibri"/>
        </w:rPr>
        <w:t>2</w:t>
      </w:r>
      <w:r w:rsidR="00A74D89" w:rsidRPr="00A74D89">
        <w:rPr>
          <w:rFonts w:ascii="Arial Narrow" w:hAnsi="Arial Narrow" w:cs="Calibri"/>
        </w:rPr>
        <w:t xml:space="preserve">0%) </w:t>
      </w:r>
      <w:r w:rsidRPr="00A74D89">
        <w:rPr>
          <w:rFonts w:ascii="Arial Narrow" w:hAnsi="Arial Narrow" w:cs="Calibri"/>
        </w:rPr>
        <w:t xml:space="preserve">a </w:t>
      </w:r>
      <w:smartTag w:uri="urn:schemas-microsoft-com:office:smarttags" w:element="metricconverter">
        <w:smartTagPr>
          <w:attr w:name="ProductID" w:val="4,5 mm"/>
        </w:smartTagPr>
        <w:r w:rsidRPr="00A74D89">
          <w:rPr>
            <w:rFonts w:ascii="Arial Narrow" w:hAnsi="Arial Narrow" w:cs="Calibri"/>
          </w:rPr>
          <w:t>4,8 mm</w:t>
        </w:r>
      </w:smartTag>
      <w:r w:rsidRPr="00A74D89">
        <w:rPr>
          <w:rFonts w:ascii="Arial Narrow" w:hAnsi="Arial Narrow" w:cs="Calibri"/>
        </w:rPr>
        <w:t xml:space="preserve"> </w:t>
      </w:r>
      <w:r w:rsidR="00A74D89" w:rsidRPr="00A74D89">
        <w:rPr>
          <w:rFonts w:ascii="Arial Narrow" w:hAnsi="Arial Narrow" w:cs="Calibri"/>
        </w:rPr>
        <w:t>(±</w:t>
      </w:r>
      <w:r w:rsidR="00A31707">
        <w:rPr>
          <w:rFonts w:ascii="Arial Narrow" w:hAnsi="Arial Narrow" w:cs="Calibri"/>
        </w:rPr>
        <w:t>2</w:t>
      </w:r>
      <w:r w:rsidR="00A74D89" w:rsidRPr="00A74D89">
        <w:rPr>
          <w:rFonts w:ascii="Arial Narrow" w:hAnsi="Arial Narrow" w:cs="Calibri"/>
        </w:rPr>
        <w:t xml:space="preserve">0%) </w:t>
      </w:r>
      <w:r w:rsidRPr="00A74D89">
        <w:rPr>
          <w:rFonts w:ascii="Arial Narrow" w:hAnsi="Arial Narrow" w:cs="Calibri"/>
        </w:rPr>
        <w:t xml:space="preserve">a pro </w:t>
      </w:r>
      <w:proofErr w:type="spellStart"/>
      <w:r w:rsidRPr="00A74D89">
        <w:rPr>
          <w:rFonts w:ascii="Arial Narrow" w:hAnsi="Arial Narrow" w:cs="Calibri"/>
        </w:rPr>
        <w:t>kanylované</w:t>
      </w:r>
      <w:proofErr w:type="spellEnd"/>
      <w:r w:rsidRPr="00A74D89">
        <w:rPr>
          <w:rFonts w:ascii="Arial Narrow" w:hAnsi="Arial Narrow" w:cs="Calibri"/>
        </w:rPr>
        <w:t xml:space="preserve"> vrtáky</w:t>
      </w:r>
      <w:r w:rsidR="00A74D89">
        <w:rPr>
          <w:rFonts w:ascii="Arial Narrow" w:hAnsi="Arial Narrow" w:cs="Calibri"/>
        </w:rPr>
        <w:t xml:space="preserve"> </w:t>
      </w:r>
      <w:r w:rsidRPr="00A74D89">
        <w:rPr>
          <w:rFonts w:ascii="Arial Narrow" w:hAnsi="Arial Narrow" w:cs="Calibri"/>
        </w:rPr>
        <w:t>9-</w:t>
      </w:r>
      <w:smartTag w:uri="urn:schemas-microsoft-com:office:smarttags" w:element="metricconverter">
        <w:smartTagPr>
          <w:attr w:name="ProductID" w:val="4,5 mm"/>
        </w:smartTagPr>
        <w:r w:rsidRPr="00A74D89">
          <w:rPr>
            <w:rFonts w:ascii="Arial Narrow" w:hAnsi="Arial Narrow" w:cs="Calibri"/>
          </w:rPr>
          <w:t>11 mm</w:t>
        </w:r>
        <w:r w:rsidR="00A74D89">
          <w:rPr>
            <w:rFonts w:ascii="Arial Narrow" w:hAnsi="Arial Narrow" w:cs="Calibri"/>
          </w:rPr>
          <w:t xml:space="preserve"> (</w:t>
        </w:r>
      </w:smartTag>
      <w:r w:rsidR="00A74D89">
        <w:rPr>
          <w:rFonts w:ascii="Arial Narrow" w:hAnsi="Arial Narrow" w:cs="Calibri"/>
        </w:rPr>
        <w:t>±</w:t>
      </w:r>
      <w:r w:rsidR="00A31707">
        <w:rPr>
          <w:rFonts w:ascii="Arial Narrow" w:hAnsi="Arial Narrow" w:cs="Calibri"/>
        </w:rPr>
        <w:t>2</w:t>
      </w:r>
      <w:r w:rsidR="00A74D89">
        <w:rPr>
          <w:rFonts w:ascii="Arial Narrow" w:hAnsi="Arial Narrow" w:cs="Calibri"/>
        </w:rPr>
        <w:t>0%)</w:t>
      </w:r>
      <w:r w:rsidRPr="00A74D89">
        <w:rPr>
          <w:rFonts w:ascii="Arial Narrow" w:hAnsi="Arial Narrow" w:cs="Calibri"/>
        </w:rPr>
        <w:t xml:space="preserve"> </w:t>
      </w:r>
    </w:p>
    <w:p w:rsidR="001E2138" w:rsidRPr="00942F78" w:rsidRDefault="001E2138" w:rsidP="00A356B5">
      <w:pPr>
        <w:numPr>
          <w:ilvl w:val="0"/>
          <w:numId w:val="19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na K-dráty </w:t>
      </w:r>
    </w:p>
    <w:p w:rsidR="001E2138" w:rsidRPr="00942F78" w:rsidRDefault="001E2138" w:rsidP="00A356B5">
      <w:pPr>
        <w:numPr>
          <w:ilvl w:val="2"/>
          <w:numId w:val="20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průměr drátů alespoň v rozsahu 0,6 – 3,2 mm</w:t>
      </w:r>
      <w:r w:rsidR="00A74D89">
        <w:rPr>
          <w:rFonts w:ascii="Arial Narrow" w:hAnsi="Arial Narrow" w:cs="Calibri"/>
        </w:rPr>
        <w:t xml:space="preserve"> (±10% pro obě hodnoty)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pilový sagitální- maximální oscilace alespoň 10 000 </w:t>
      </w:r>
      <w:proofErr w:type="spellStart"/>
      <w:r w:rsidRPr="00942F78">
        <w:rPr>
          <w:rFonts w:ascii="Arial Narrow" w:hAnsi="Arial Narrow" w:cs="Calibri"/>
        </w:rPr>
        <w:t>osc</w:t>
      </w:r>
      <w:proofErr w:type="spellEnd"/>
      <w:r w:rsidRPr="00942F78">
        <w:rPr>
          <w:rFonts w:ascii="Arial Narrow" w:hAnsi="Arial Narrow" w:cs="Calibri"/>
        </w:rPr>
        <w:t>./min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4 ks malých nabíjecích baterií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otřebné mazivo a sada pro uživatelskou údržbu vrtačky</w:t>
      </w:r>
    </w:p>
    <w:p w:rsidR="001E2138" w:rsidRPr="00942F78" w:rsidRDefault="001E2138" w:rsidP="00942F78">
      <w:pPr>
        <w:suppressAutoHyphens/>
        <w:spacing w:after="0" w:line="240" w:lineRule="auto"/>
        <w:rPr>
          <w:rFonts w:ascii="Arial Narrow" w:hAnsi="Arial Narrow" w:cs="Calibri"/>
          <w:u w:val="single"/>
        </w:rPr>
      </w:pPr>
    </w:p>
    <w:bookmarkEnd w:id="1"/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  <w:u w:val="single"/>
        </w:rPr>
      </w:pPr>
      <w:r w:rsidRPr="00CE198A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Zadavatel požaduje instalaci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ístroje a jeho uvedení do provozu v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etn</w:t>
      </w:r>
      <w:r w:rsidRPr="00942F78">
        <w:rPr>
          <w:rFonts w:ascii="Arial Narrow" w:eastAsia="TimesNewRoman" w:hAnsi="Arial Narrow" w:cs="Calibri"/>
        </w:rPr>
        <w:t xml:space="preserve">ě </w:t>
      </w:r>
      <w:r w:rsidRPr="00942F78">
        <w:rPr>
          <w:rFonts w:ascii="Arial Narrow" w:hAnsi="Arial Narrow" w:cs="Calibri"/>
        </w:rPr>
        <w:t>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jeho funk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nosti, provedení všech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edepsaných přejímacích zkoušek a test</w:t>
      </w:r>
      <w:r w:rsidRPr="00942F78">
        <w:rPr>
          <w:rFonts w:ascii="Arial Narrow" w:eastAsia="TimesNewRoman" w:hAnsi="Arial Narrow" w:cs="Calibri"/>
        </w:rPr>
        <w:t xml:space="preserve">ů (výchozí </w:t>
      </w:r>
      <w:proofErr w:type="spellStart"/>
      <w:r w:rsidRPr="00942F78">
        <w:rPr>
          <w:rFonts w:ascii="Arial Narrow" w:eastAsia="TimesNewRoman" w:hAnsi="Arial Narrow" w:cs="Calibri"/>
        </w:rPr>
        <w:t>elektrorevize</w:t>
      </w:r>
      <w:proofErr w:type="spellEnd"/>
      <w:r w:rsidRPr="00942F78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>)</w:t>
      </w:r>
      <w:r w:rsidRPr="00942F78">
        <w:rPr>
          <w:rFonts w:ascii="Arial Narrow" w:hAnsi="Arial Narrow" w:cs="Calibri"/>
        </w:rPr>
        <w:t>, 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deklarovaných technických parametr</w:t>
      </w:r>
      <w:r w:rsidRPr="00942F78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edm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t ve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ejné zakázky musí spl</w:t>
      </w:r>
      <w:r w:rsidRPr="00942F78">
        <w:rPr>
          <w:rFonts w:ascii="Arial Narrow" w:eastAsia="TimesNewRoman" w:hAnsi="Arial Narrow" w:cs="Calibri"/>
        </w:rPr>
        <w:t>ň</w:t>
      </w:r>
      <w:r w:rsidRPr="00942F78">
        <w:rPr>
          <w:rFonts w:ascii="Arial Narrow" w:hAnsi="Arial Narrow" w:cs="Calibri"/>
        </w:rPr>
        <w:t>ovat veškeré požadavky na n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j kladené zákonnými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 xml:space="preserve">edpisy 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942F78">
        <w:rPr>
          <w:rFonts w:ascii="Arial Narrow" w:hAnsi="Arial Narrow" w:cs="Calibri"/>
        </w:rPr>
        <w:t xml:space="preserve">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Zadavatel požaduje </w:t>
      </w:r>
      <w:r w:rsidR="001D1B36">
        <w:rPr>
          <w:rFonts w:ascii="Arial Narrow" w:hAnsi="Arial Narrow" w:cs="Calibri"/>
        </w:rPr>
        <w:t>instruktáž</w:t>
      </w:r>
      <w:r w:rsidRPr="00942F78">
        <w:rPr>
          <w:rFonts w:ascii="Arial Narrow" w:hAnsi="Arial Narrow" w:cs="Calibri"/>
        </w:rPr>
        <w:t xml:space="preserve"> zaměstnanců</w:t>
      </w:r>
      <w:r w:rsidRPr="00942F78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hAnsi="Arial Narrow" w:cs="Calibri"/>
        </w:rPr>
        <w:t xml:space="preserve">zadavatele pro plné uživatelské užívání </w:t>
      </w:r>
      <w:r w:rsidRPr="00942F78">
        <w:rPr>
          <w:rFonts w:ascii="Arial Narrow" w:eastAsia="TimesNewRoman" w:hAnsi="Arial Narrow" w:cs="Calibri"/>
        </w:rPr>
        <w:t>přístroje</w:t>
      </w:r>
      <w:r w:rsidRPr="00942F78">
        <w:rPr>
          <w:rFonts w:ascii="Arial Narrow" w:hAnsi="Arial Narrow" w:cs="Calibri"/>
        </w:rPr>
        <w:t xml:space="preserve"> a pro prová</w:t>
      </w:r>
      <w:r w:rsidRPr="00942F78">
        <w:rPr>
          <w:rFonts w:ascii="Arial Narrow" w:eastAsia="TimesNewRoman" w:hAnsi="Arial Narrow" w:cs="Calibri"/>
        </w:rPr>
        <w:t>dě</w:t>
      </w:r>
      <w:r w:rsidRPr="00942F78">
        <w:rPr>
          <w:rFonts w:ascii="Arial Narrow" w:hAnsi="Arial Narrow" w:cs="Calibri"/>
        </w:rPr>
        <w:t>ní instruktáží dalších pracovní</w:t>
      </w:r>
      <w:r w:rsidRPr="00942F78">
        <w:rPr>
          <w:rFonts w:ascii="Arial Narrow" w:eastAsia="TimesNewRoman" w:hAnsi="Arial Narrow" w:cs="Calibri"/>
        </w:rPr>
        <w:t xml:space="preserve">ků </w:t>
      </w:r>
      <w:r w:rsidRPr="00942F78">
        <w:rPr>
          <w:rFonts w:ascii="Arial Narrow" w:hAnsi="Arial Narrow" w:cs="Calibri"/>
        </w:rPr>
        <w:t xml:space="preserve">zadavatele.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Sou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 xml:space="preserve">ástí dodávky musí být </w:t>
      </w:r>
      <w:r w:rsidRPr="00942F78">
        <w:rPr>
          <w:rFonts w:ascii="Arial Narrow" w:eastAsia="TimesNewRoman" w:hAnsi="Arial Narrow" w:cs="Calibri"/>
        </w:rPr>
        <w:t>doklady, které jsou potřebné pro po</w:t>
      </w:r>
      <w:r>
        <w:rPr>
          <w:rFonts w:ascii="Arial Narrow" w:eastAsia="TimesNewRoman" w:hAnsi="Arial Narrow" w:cs="Calibri"/>
        </w:rPr>
        <w:t>užívání předmětu plnění (event.</w:t>
      </w:r>
      <w:r w:rsidRPr="00942F78">
        <w:rPr>
          <w:rFonts w:ascii="Arial Narrow" w:eastAsia="TimesNewRoman" w:hAnsi="Arial Narrow" w:cs="Calibri"/>
        </w:rPr>
        <w:t xml:space="preserve">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42F78">
        <w:rPr>
          <w:rFonts w:ascii="Arial Narrow" w:eastAsia="TimesNewRoman" w:hAnsi="Arial Narrow" w:cs="Calibri"/>
        </w:rPr>
        <w:t>declaration</w:t>
      </w:r>
      <w:proofErr w:type="spellEnd"/>
      <w:r w:rsidRPr="00942F78">
        <w:rPr>
          <w:rFonts w:ascii="Arial Narrow" w:eastAsia="TimesNewRoman" w:hAnsi="Arial Narrow" w:cs="Calibri"/>
        </w:rPr>
        <w:t xml:space="preserve">) a další dle zákona </w:t>
      </w:r>
      <w:r w:rsidR="00A74D89">
        <w:rPr>
          <w:rFonts w:ascii="Arial Narrow" w:eastAsia="TimesNewRoman" w:hAnsi="Arial Narrow" w:cs="Calibri"/>
        </w:rPr>
        <w:t xml:space="preserve">č. </w:t>
      </w:r>
      <w:r w:rsidR="00771313">
        <w:rPr>
          <w:rFonts w:ascii="Arial Narrow" w:eastAsia="TimesNewRoman" w:hAnsi="Arial Narrow" w:cs="Calibri"/>
        </w:rPr>
        <w:t>268</w:t>
      </w:r>
      <w:r w:rsidRPr="00942F78">
        <w:rPr>
          <w:rFonts w:ascii="Arial Narrow" w:eastAsia="TimesNewRoman" w:hAnsi="Arial Narrow" w:cs="Calibri"/>
        </w:rPr>
        <w:t>/20</w:t>
      </w:r>
      <w:r w:rsidR="00771313">
        <w:rPr>
          <w:rFonts w:ascii="Arial Narrow" w:eastAsia="TimesNewRoman" w:hAnsi="Arial Narrow" w:cs="Calibri"/>
        </w:rPr>
        <w:t>14</w:t>
      </w:r>
      <w:r w:rsidRPr="00942F7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942F78">
        <w:rPr>
          <w:rFonts w:ascii="Arial Narrow" w:eastAsia="TimesNewRoman" w:hAnsi="Arial Narrow" w:cs="Calibri"/>
        </w:rPr>
        <w:t>záření</w:t>
      </w:r>
      <w:proofErr w:type="gramEnd"/>
      <w:r w:rsidRPr="00942F78">
        <w:rPr>
          <w:rFonts w:ascii="Arial Narrow" w:eastAsia="TimesNewRoman" w:hAnsi="Arial Narrow" w:cs="Calibri"/>
        </w:rPr>
        <w:t xml:space="preserve"> i  dokumentaci dle z. č.</w:t>
      </w:r>
      <w:r w:rsidR="00A74D89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942F78">
        <w:rPr>
          <w:rFonts w:ascii="Arial Narrow" w:eastAsia="TimesNewRoman" w:hAnsi="Arial Narrow" w:cs="Calibri"/>
        </w:rPr>
        <w:t>vyhl</w:t>
      </w:r>
      <w:proofErr w:type="spellEnd"/>
      <w:r w:rsidRPr="00942F78">
        <w:rPr>
          <w:rFonts w:ascii="Arial Narrow" w:eastAsia="TimesNewRoman" w:hAnsi="Arial Narrow" w:cs="Calibri"/>
        </w:rPr>
        <w:t>. č.</w:t>
      </w:r>
      <w:r w:rsidR="00A74D89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eastAsia="TimesNewRoman" w:hAnsi="Arial Narrow" w:cs="Calibri"/>
        </w:rPr>
        <w:t xml:space="preserve">307/2002 v posledním znění.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Záruční doba v trvání min. 36 měsíců</w:t>
      </w:r>
    </w:p>
    <w:bookmarkEnd w:id="0"/>
    <w:p w:rsidR="001E2138" w:rsidRPr="00942F7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1E2138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4F" w:rsidRDefault="006A154F" w:rsidP="0094187F">
      <w:pPr>
        <w:spacing w:after="0" w:line="240" w:lineRule="auto"/>
      </w:pPr>
      <w:r>
        <w:separator/>
      </w:r>
    </w:p>
  </w:endnote>
  <w:endnote w:type="continuationSeparator" w:id="0">
    <w:p w:rsidR="006A154F" w:rsidRDefault="006A154F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4F" w:rsidRDefault="006A154F" w:rsidP="0094187F">
      <w:pPr>
        <w:spacing w:after="0" w:line="240" w:lineRule="auto"/>
      </w:pPr>
      <w:r>
        <w:separator/>
      </w:r>
    </w:p>
  </w:footnote>
  <w:footnote w:type="continuationSeparator" w:id="0">
    <w:p w:rsidR="006A154F" w:rsidRDefault="006A154F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138" w:rsidRDefault="00F0294B">
    <w:pPr>
      <w:pStyle w:val="Zhlav"/>
    </w:pPr>
    <w:r>
      <w:rPr>
        <w:noProof/>
        <w:lang w:eastAsia="cs-CZ"/>
      </w:rPr>
      <w:drawing>
        <wp:inline distT="0" distB="0" distL="0" distR="0">
          <wp:extent cx="5743575" cy="8858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381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B09A8"/>
    <w:rsid w:val="000C672A"/>
    <w:rsid w:val="000E1721"/>
    <w:rsid w:val="000E5FC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500C8"/>
    <w:rsid w:val="003744B6"/>
    <w:rsid w:val="003753A4"/>
    <w:rsid w:val="00383955"/>
    <w:rsid w:val="00390C8E"/>
    <w:rsid w:val="003A76C0"/>
    <w:rsid w:val="003B45CE"/>
    <w:rsid w:val="003B75E9"/>
    <w:rsid w:val="003C7E59"/>
    <w:rsid w:val="003E07F3"/>
    <w:rsid w:val="004012AD"/>
    <w:rsid w:val="00407119"/>
    <w:rsid w:val="00425DD3"/>
    <w:rsid w:val="00460C24"/>
    <w:rsid w:val="004919FD"/>
    <w:rsid w:val="004B45F0"/>
    <w:rsid w:val="004C5585"/>
    <w:rsid w:val="004C6531"/>
    <w:rsid w:val="004D1C64"/>
    <w:rsid w:val="004F6CCA"/>
    <w:rsid w:val="00500521"/>
    <w:rsid w:val="00500D5E"/>
    <w:rsid w:val="00511542"/>
    <w:rsid w:val="005126C5"/>
    <w:rsid w:val="00534567"/>
    <w:rsid w:val="00544049"/>
    <w:rsid w:val="00563015"/>
    <w:rsid w:val="0056407D"/>
    <w:rsid w:val="005879CF"/>
    <w:rsid w:val="005A3C83"/>
    <w:rsid w:val="005A5F72"/>
    <w:rsid w:val="005A6933"/>
    <w:rsid w:val="005C108D"/>
    <w:rsid w:val="005C2ADC"/>
    <w:rsid w:val="005C6F85"/>
    <w:rsid w:val="005E7996"/>
    <w:rsid w:val="005F782D"/>
    <w:rsid w:val="00605C53"/>
    <w:rsid w:val="0061169D"/>
    <w:rsid w:val="00620E6C"/>
    <w:rsid w:val="0064450E"/>
    <w:rsid w:val="00681D9D"/>
    <w:rsid w:val="0068310C"/>
    <w:rsid w:val="0068758A"/>
    <w:rsid w:val="006A154F"/>
    <w:rsid w:val="006B0A65"/>
    <w:rsid w:val="006B40A7"/>
    <w:rsid w:val="006C7100"/>
    <w:rsid w:val="006D2A4E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C7AF8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B143B"/>
    <w:rsid w:val="008D2A0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66675"/>
    <w:rsid w:val="009A35AE"/>
    <w:rsid w:val="009A3768"/>
    <w:rsid w:val="009B4CAC"/>
    <w:rsid w:val="009E2E66"/>
    <w:rsid w:val="009F1406"/>
    <w:rsid w:val="009F63A2"/>
    <w:rsid w:val="009F67B6"/>
    <w:rsid w:val="00A03B2F"/>
    <w:rsid w:val="00A31707"/>
    <w:rsid w:val="00A32883"/>
    <w:rsid w:val="00A356B5"/>
    <w:rsid w:val="00A37531"/>
    <w:rsid w:val="00A42DD7"/>
    <w:rsid w:val="00A53717"/>
    <w:rsid w:val="00A74D89"/>
    <w:rsid w:val="00A873E6"/>
    <w:rsid w:val="00AA0E0A"/>
    <w:rsid w:val="00AA3B3A"/>
    <w:rsid w:val="00AA5358"/>
    <w:rsid w:val="00AC07A2"/>
    <w:rsid w:val="00AC4EDB"/>
    <w:rsid w:val="00AD5DB6"/>
    <w:rsid w:val="00AD6CF5"/>
    <w:rsid w:val="00AE2CC9"/>
    <w:rsid w:val="00B148AB"/>
    <w:rsid w:val="00B57452"/>
    <w:rsid w:val="00B71686"/>
    <w:rsid w:val="00B8121A"/>
    <w:rsid w:val="00BA5971"/>
    <w:rsid w:val="00BC0D12"/>
    <w:rsid w:val="00BC54F3"/>
    <w:rsid w:val="00BD66D3"/>
    <w:rsid w:val="00C15353"/>
    <w:rsid w:val="00C2257E"/>
    <w:rsid w:val="00C2470D"/>
    <w:rsid w:val="00C264F0"/>
    <w:rsid w:val="00C3591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D0395B"/>
    <w:rsid w:val="00D05965"/>
    <w:rsid w:val="00D05F68"/>
    <w:rsid w:val="00D138CE"/>
    <w:rsid w:val="00D20CAC"/>
    <w:rsid w:val="00D47E5E"/>
    <w:rsid w:val="00D54EF5"/>
    <w:rsid w:val="00D56926"/>
    <w:rsid w:val="00D6360E"/>
    <w:rsid w:val="00D63D0A"/>
    <w:rsid w:val="00D669E7"/>
    <w:rsid w:val="00D74E38"/>
    <w:rsid w:val="00D833A0"/>
    <w:rsid w:val="00D90AD2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7797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1003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12</cp:revision>
  <dcterms:created xsi:type="dcterms:W3CDTF">2015-01-21T12:51:00Z</dcterms:created>
  <dcterms:modified xsi:type="dcterms:W3CDTF">2015-07-23T10:53:00Z</dcterms:modified>
</cp:coreProperties>
</file>